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ödtext A"/>
        <w:rPr>
          <w:rFonts w:ascii="Aptos" w:cs="Aptos" w:hAnsi="Aptos" w:eastAsia="Aptos"/>
          <w:b w:val="1"/>
          <w:bCs w:val="1"/>
          <w:sz w:val="36"/>
          <w:szCs w:val="36"/>
        </w:rPr>
      </w:pPr>
      <w:bookmarkStart w:name="_Int_zrowT9Ck" w:id="0"/>
      <w:r>
        <w:rPr>
          <w:rFonts w:ascii="Aptos" w:cs="Aptos" w:hAnsi="Aptos" w:eastAsia="Aptos"/>
          <w:b w:val="1"/>
          <w:bCs w:val="1"/>
          <w:sz w:val="36"/>
          <w:szCs w:val="36"/>
          <w:rtl w:val="0"/>
          <w:lang w:val="sv-SE"/>
        </w:rPr>
        <w:t>Girku SOS</w:t>
      </w:r>
      <w:bookmarkEnd w:id="0"/>
    </w:p>
    <w:p>
      <w:pPr>
        <w:pStyle w:val="Brödtext A"/>
        <w:rPr>
          <w:rFonts w:ascii="Calibri" w:cs="Calibri" w:hAnsi="Calibri" w:eastAsia="Calibri"/>
          <w:sz w:val="28"/>
          <w:szCs w:val="28"/>
          <w:lang w:val="en-US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Kort beskrivning:</w:t>
      </w:r>
    </w:p>
    <w:p>
      <w:pPr>
        <w:pStyle w:val="Brödtext A"/>
        <w:rPr>
          <w:rFonts w:ascii="Calibri" w:cs="Calibri" w:hAnsi="Calibri" w:eastAsia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rtl w:val="0"/>
          <w:lang w:val="en-US"/>
        </w:rPr>
        <w:t xml:space="preserve">Girku SOS </w:t>
      </w:r>
      <w:r>
        <w:rPr>
          <w:rFonts w:ascii="Calibri" w:hAnsi="Calibri" w:hint="default"/>
          <w:sz w:val="28"/>
          <w:szCs w:val="28"/>
          <w:rtl w:val="0"/>
          <w:lang w:val="en-US"/>
        </w:rPr>
        <w:t>ä</w:t>
      </w:r>
      <w:r>
        <w:rPr>
          <w:rFonts w:ascii="Calibri" w:hAnsi="Calibri"/>
          <w:sz w:val="28"/>
          <w:szCs w:val="28"/>
          <w:rtl w:val="0"/>
          <w:lang w:val="en-US"/>
        </w:rPr>
        <w:t>r en st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dlinje f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r samer i hela S</w:t>
      </w:r>
      <w:r>
        <w:rPr>
          <w:rFonts w:ascii="Calibri" w:hAnsi="Calibri" w:hint="default"/>
          <w:sz w:val="28"/>
          <w:szCs w:val="28"/>
          <w:rtl w:val="0"/>
          <w:lang w:val="en-US"/>
        </w:rPr>
        <w:t>á</w:t>
      </w:r>
      <w:r>
        <w:rPr>
          <w:rFonts w:ascii="Calibri" w:hAnsi="Calibri"/>
          <w:sz w:val="28"/>
          <w:szCs w:val="28"/>
          <w:rtl w:val="0"/>
          <w:lang w:val="en-US"/>
        </w:rPr>
        <w:t>pmi. F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r ALLA som beh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ver n</w:t>
      </w:r>
      <w:r>
        <w:rPr>
          <w:rFonts w:ascii="Calibri" w:hAnsi="Calibri" w:hint="default"/>
          <w:sz w:val="28"/>
          <w:szCs w:val="28"/>
          <w:rtl w:val="0"/>
          <w:lang w:val="en-US"/>
        </w:rPr>
        <w:t>å</w:t>
      </w:r>
      <w:r>
        <w:rPr>
          <w:rFonts w:ascii="Calibri" w:hAnsi="Calibri"/>
          <w:sz w:val="28"/>
          <w:szCs w:val="28"/>
          <w:rtl w:val="0"/>
          <w:lang w:val="en-US"/>
        </w:rPr>
        <w:t>gon att prata med, n</w:t>
      </w:r>
      <w:r>
        <w:rPr>
          <w:rFonts w:ascii="Calibri" w:hAnsi="Calibri" w:hint="default"/>
          <w:sz w:val="28"/>
          <w:szCs w:val="28"/>
          <w:rtl w:val="0"/>
          <w:lang w:val="en-US"/>
        </w:rPr>
        <w:t>å</w:t>
      </w:r>
      <w:r>
        <w:rPr>
          <w:rFonts w:ascii="Calibri" w:hAnsi="Calibri"/>
          <w:sz w:val="28"/>
          <w:szCs w:val="28"/>
          <w:rtl w:val="0"/>
          <w:lang w:val="en-US"/>
        </w:rPr>
        <w:t>gon som k</w:t>
      </w:r>
      <w:r>
        <w:rPr>
          <w:rFonts w:ascii="Calibri" w:hAnsi="Calibri" w:hint="default"/>
          <w:sz w:val="28"/>
          <w:szCs w:val="28"/>
          <w:rtl w:val="0"/>
          <w:lang w:val="en-US"/>
        </w:rPr>
        <w:t>ä</w:t>
      </w:r>
      <w:r>
        <w:rPr>
          <w:rFonts w:ascii="Calibri" w:hAnsi="Calibri"/>
          <w:sz w:val="28"/>
          <w:szCs w:val="28"/>
          <w:rtl w:val="0"/>
          <w:lang w:val="en-US"/>
        </w:rPr>
        <w:t>nner den samiska kulturbakgrunden. Kontakt sker helt anonymt och gratis via digitala brev p</w:t>
      </w:r>
      <w:r>
        <w:rPr>
          <w:rFonts w:ascii="Calibri" w:hAnsi="Calibri" w:hint="default"/>
          <w:sz w:val="28"/>
          <w:szCs w:val="28"/>
          <w:rtl w:val="0"/>
          <w:lang w:val="en-US"/>
        </w:rPr>
        <w:t xml:space="preserve">å </w:t>
      </w:r>
      <w:r>
        <w:rPr>
          <w:rFonts w:ascii="Calibri" w:hAnsi="Calibri"/>
          <w:sz w:val="28"/>
          <w:szCs w:val="28"/>
          <w:rtl w:val="0"/>
          <w:lang w:val="en-US"/>
        </w:rPr>
        <w:t>hemsida och mobilapp.</w:t>
      </w:r>
    </w:p>
    <w:p>
      <w:pPr>
        <w:pStyle w:val="Brödtext A"/>
        <w:rPr>
          <w:rStyle w:val="Ingen"/>
          <w:rFonts w:ascii="Calibri" w:cs="Calibri" w:hAnsi="Calibri" w:eastAsia="Calibri"/>
          <w:sz w:val="28"/>
          <w:szCs w:val="28"/>
          <w:lang w:val="en-US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L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en-US"/>
        </w:rPr>
        <w:t>ä</w:t>
      </w: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 xml:space="preserve">s mer: </w:t>
      </w:r>
      <w:r>
        <w:rPr>
          <w:rStyle w:val="Hyperlink.0"/>
          <w:rFonts w:ascii="Calibri" w:cs="Calibri" w:hAnsi="Calibri" w:eastAsia="Calibri"/>
          <w:lang w:val="en-US"/>
        </w:rPr>
        <w:fldChar w:fldCharType="begin" w:fldLock="0"/>
      </w:r>
      <w:r>
        <w:rPr>
          <w:rStyle w:val="Hyperlink.0"/>
          <w:rFonts w:ascii="Calibri" w:cs="Calibri" w:hAnsi="Calibri" w:eastAsia="Calibri"/>
          <w:lang w:val="en-US"/>
        </w:rPr>
        <w:instrText xml:space="preserve"> HYPERLINK "https://kyrkanssos.se/hitta-hjalp/girku-sos-svenska/"</w:instrText>
      </w:r>
      <w:r>
        <w:rPr>
          <w:rStyle w:val="Hyperlink.0"/>
          <w:rFonts w:ascii="Calibri" w:cs="Calibri" w:hAnsi="Calibri" w:eastAsia="Calibri"/>
          <w:lang w:val="en-US"/>
        </w:rPr>
        <w:fldChar w:fldCharType="separate" w:fldLock="0"/>
      </w:r>
      <w:r>
        <w:rPr>
          <w:rStyle w:val="Hyperlink.0"/>
          <w:rFonts w:ascii="Calibri" w:hAnsi="Calibri"/>
          <w:rtl w:val="0"/>
          <w:lang w:val="en-US"/>
        </w:rPr>
        <w:t>https://kyrkanssos.se/hitta-hjalp/girku-sos-svenska/</w:t>
      </w:r>
      <w:r>
        <w:rPr>
          <w:rFonts w:ascii="Calibri" w:cs="Calibri" w:hAnsi="Calibri" w:eastAsia="Calibri"/>
          <w:lang w:val="en-US"/>
        </w:rPr>
        <w:fldChar w:fldCharType="end" w:fldLock="0"/>
      </w:r>
    </w:p>
    <w:p>
      <w:pPr>
        <w:pStyle w:val="Brödtext A"/>
        <w:rPr>
          <w:rFonts w:ascii="Calibri" w:cs="Calibri" w:hAnsi="Calibri" w:eastAsia="Calibri"/>
          <w:sz w:val="28"/>
          <w:szCs w:val="28"/>
        </w:rPr>
      </w:pPr>
    </w:p>
    <w:p>
      <w:pPr>
        <w:pStyle w:val="Brödtext A"/>
        <w:rPr>
          <w:rStyle w:val="Ingen"/>
          <w:rFonts w:ascii="Calibri" w:cs="Calibri" w:hAnsi="Calibri" w:eastAsia="Calibri"/>
          <w:b w:val="1"/>
          <w:bCs w:val="1"/>
          <w:sz w:val="28"/>
          <w:szCs w:val="28"/>
          <w:lang w:val="en-US"/>
        </w:rPr>
      </w:pPr>
      <w:r>
        <w:rPr>
          <w:rStyle w:val="Ingen"/>
          <w:rFonts w:ascii="Calibri" w:hAnsi="Calibri"/>
          <w:b w:val="1"/>
          <w:bCs w:val="1"/>
          <w:sz w:val="28"/>
          <w:szCs w:val="28"/>
          <w:rtl w:val="0"/>
          <w:lang w:val="en-US"/>
        </w:rPr>
        <w:t>L</w:t>
      </w:r>
      <w:r>
        <w:rPr>
          <w:rStyle w:val="Ingen"/>
          <w:rFonts w:ascii="Calibri" w:hAnsi="Calibri" w:hint="default"/>
          <w:b w:val="1"/>
          <w:bCs w:val="1"/>
          <w:sz w:val="28"/>
          <w:szCs w:val="28"/>
          <w:rtl w:val="0"/>
          <w:lang w:val="en-US"/>
        </w:rPr>
        <w:t>å</w:t>
      </w:r>
      <w:r>
        <w:rPr>
          <w:rStyle w:val="Ingen"/>
          <w:rFonts w:ascii="Calibri" w:hAnsi="Calibri"/>
          <w:b w:val="1"/>
          <w:bCs w:val="1"/>
          <w:sz w:val="28"/>
          <w:szCs w:val="28"/>
          <w:rtl w:val="0"/>
          <w:lang w:val="en-US"/>
        </w:rPr>
        <w:t>ng beskrivning:</w:t>
      </w:r>
    </w:p>
    <w:p>
      <w:pPr>
        <w:pStyle w:val="Brödtext A"/>
        <w:rPr>
          <w:rFonts w:ascii="Calibri" w:cs="Calibri" w:hAnsi="Calibri" w:eastAsia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rtl w:val="0"/>
          <w:lang w:val="en-US"/>
        </w:rPr>
        <w:t xml:space="preserve">Girku SOS </w:t>
      </w:r>
      <w:r>
        <w:rPr>
          <w:rFonts w:ascii="Calibri" w:hAnsi="Calibri" w:hint="default"/>
          <w:sz w:val="28"/>
          <w:szCs w:val="28"/>
          <w:rtl w:val="0"/>
          <w:lang w:val="en-US"/>
        </w:rPr>
        <w:t>ä</w:t>
      </w:r>
      <w:r>
        <w:rPr>
          <w:rFonts w:ascii="Calibri" w:hAnsi="Calibri"/>
          <w:sz w:val="28"/>
          <w:szCs w:val="28"/>
          <w:rtl w:val="0"/>
          <w:lang w:val="en-US"/>
        </w:rPr>
        <w:t>r en st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dlinje f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r samer i hela S</w:t>
      </w:r>
      <w:r>
        <w:rPr>
          <w:rFonts w:ascii="Calibri" w:hAnsi="Calibri" w:hint="default"/>
          <w:sz w:val="28"/>
          <w:szCs w:val="28"/>
          <w:rtl w:val="0"/>
          <w:lang w:val="en-US"/>
        </w:rPr>
        <w:t>á</w:t>
      </w:r>
      <w:r>
        <w:rPr>
          <w:rFonts w:ascii="Calibri" w:hAnsi="Calibri"/>
          <w:sz w:val="28"/>
          <w:szCs w:val="28"/>
          <w:rtl w:val="0"/>
          <w:lang w:val="en-US"/>
        </w:rPr>
        <w:t>pmi. F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r ALLA som beh</w:t>
      </w:r>
      <w:r>
        <w:rPr>
          <w:rFonts w:ascii="Calibri" w:hAnsi="Calibri" w:hint="default"/>
          <w:sz w:val="28"/>
          <w:szCs w:val="28"/>
          <w:rtl w:val="0"/>
          <w:lang w:val="en-US"/>
        </w:rPr>
        <w:t>ö</w:t>
      </w:r>
      <w:r>
        <w:rPr>
          <w:rFonts w:ascii="Calibri" w:hAnsi="Calibri"/>
          <w:sz w:val="28"/>
          <w:szCs w:val="28"/>
          <w:rtl w:val="0"/>
          <w:lang w:val="en-US"/>
        </w:rPr>
        <w:t>ver n</w:t>
      </w:r>
      <w:r>
        <w:rPr>
          <w:rFonts w:ascii="Calibri" w:hAnsi="Calibri" w:hint="default"/>
          <w:sz w:val="28"/>
          <w:szCs w:val="28"/>
          <w:rtl w:val="0"/>
          <w:lang w:val="en-US"/>
        </w:rPr>
        <w:t>å</w:t>
      </w:r>
      <w:r>
        <w:rPr>
          <w:rFonts w:ascii="Calibri" w:hAnsi="Calibri"/>
          <w:sz w:val="28"/>
          <w:szCs w:val="28"/>
          <w:rtl w:val="0"/>
          <w:lang w:val="en-US"/>
        </w:rPr>
        <w:t>gon att prata med, n</w:t>
      </w:r>
      <w:r>
        <w:rPr>
          <w:rFonts w:ascii="Calibri" w:hAnsi="Calibri" w:hint="default"/>
          <w:sz w:val="28"/>
          <w:szCs w:val="28"/>
          <w:rtl w:val="0"/>
          <w:lang w:val="en-US"/>
        </w:rPr>
        <w:t>å</w:t>
      </w:r>
      <w:r>
        <w:rPr>
          <w:rFonts w:ascii="Calibri" w:hAnsi="Calibri"/>
          <w:sz w:val="28"/>
          <w:szCs w:val="28"/>
          <w:rtl w:val="0"/>
          <w:lang w:val="en-US"/>
        </w:rPr>
        <w:t>gon som k</w:t>
      </w:r>
      <w:r>
        <w:rPr>
          <w:rFonts w:ascii="Calibri" w:hAnsi="Calibri" w:hint="default"/>
          <w:sz w:val="28"/>
          <w:szCs w:val="28"/>
          <w:rtl w:val="0"/>
          <w:lang w:val="en-US"/>
        </w:rPr>
        <w:t>ä</w:t>
      </w:r>
      <w:r>
        <w:rPr>
          <w:rFonts w:ascii="Calibri" w:hAnsi="Calibri"/>
          <w:sz w:val="28"/>
          <w:szCs w:val="28"/>
          <w:rtl w:val="0"/>
          <w:lang w:val="en-US"/>
        </w:rPr>
        <w:t>nner den samiska kulturbakgrunden. Kontakt sker helt anonymt och gratis via digitala brev p</w:t>
      </w:r>
      <w:r>
        <w:rPr>
          <w:rFonts w:ascii="Calibri" w:hAnsi="Calibri" w:hint="default"/>
          <w:sz w:val="28"/>
          <w:szCs w:val="28"/>
          <w:rtl w:val="0"/>
          <w:lang w:val="en-US"/>
        </w:rPr>
        <w:t xml:space="preserve">å </w:t>
      </w:r>
      <w:r>
        <w:rPr>
          <w:rFonts w:ascii="Calibri" w:hAnsi="Calibri"/>
          <w:sz w:val="28"/>
          <w:szCs w:val="28"/>
          <w:rtl w:val="0"/>
          <w:lang w:val="en-US"/>
        </w:rPr>
        <w:t>hemsida och mobilapp.</w:t>
      </w:r>
    </w:p>
    <w:p>
      <w:pPr>
        <w:pStyle w:val="Förval A"/>
        <w:spacing w:before="0" w:line="240" w:lineRule="auto"/>
        <w:rPr>
          <w:rStyle w:val="Ingen"/>
          <w:rFonts w:ascii="Calibri" w:cs="Calibri" w:hAnsi="Calibri" w:eastAsia="Calibri"/>
          <w:strike w:val="1"/>
          <w:dstrike w:val="0"/>
          <w:sz w:val="28"/>
          <w:szCs w:val="28"/>
          <w:shd w:val="clear" w:color="auto" w:fill="ffffff"/>
        </w:rPr>
      </w:pP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Du som kontaktar Girku SOS v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ljer sj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 xml:space="preserve">lv 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 xml:space="preserve">vad du vill prata 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om. Oavsett om det handlar om k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 xml:space="preserve">mpigheter i vardagen, om ensamhet och 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da-DK"/>
        </w:rPr>
        <w:t>utsatthet, psykisk oh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da-DK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da-DK"/>
        </w:rPr>
        <w:t>lsa, suicidtankar eller andra livsfr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da-DK"/>
        </w:rPr>
        <w:t>å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gor</w:t>
      </w:r>
      <w:ins w:id="1" w:date="2025-03-24T17:26:00Z" w:author="Bo Erlandsson">
        <w:r>
          <w:rPr>
            <w:rStyle w:val="Ingen"/>
            <w:rFonts w:ascii="Calibri" w:hAnsi="Calibri"/>
            <w:sz w:val="28"/>
            <w:szCs w:val="28"/>
            <w:shd w:val="clear" w:color="auto" w:fill="ffffff"/>
            <w:rtl w:val="0"/>
            <w:lang w:val="sv-SE"/>
          </w:rPr>
          <w:t>.</w:t>
        </w:r>
      </w:ins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 xml:space="preserve"> 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>Och skulle du vilja prata p</w:t>
      </w:r>
      <w:r>
        <w:rPr>
          <w:rStyle w:val="Ingen"/>
          <w:rFonts w:ascii="Calibri" w:hAnsi="Calibri" w:hint="default"/>
          <w:sz w:val="28"/>
          <w:szCs w:val="28"/>
          <w:rtl w:val="0"/>
          <w:lang w:val="sv-SE"/>
        </w:rPr>
        <w:t xml:space="preserve">å 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>nordsamiska s</w:t>
      </w:r>
      <w:r>
        <w:rPr>
          <w:rStyle w:val="Ingen"/>
          <w:rFonts w:ascii="Calibri" w:hAnsi="Calibri" w:hint="default"/>
          <w:sz w:val="28"/>
          <w:szCs w:val="28"/>
          <w:rtl w:val="0"/>
          <w:lang w:val="sv-SE"/>
        </w:rPr>
        <w:t xml:space="preserve">å 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>g</w:t>
      </w:r>
      <w:r>
        <w:rPr>
          <w:rStyle w:val="Ingen"/>
          <w:rFonts w:ascii="Calibri" w:hAnsi="Calibri" w:hint="default"/>
          <w:sz w:val="28"/>
          <w:szCs w:val="28"/>
          <w:rtl w:val="0"/>
          <w:lang w:val="sv-SE"/>
        </w:rPr>
        <w:t>å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>r det naturligtvis ocks</w:t>
      </w:r>
      <w:r>
        <w:rPr>
          <w:rStyle w:val="Ingen"/>
          <w:rFonts w:ascii="Calibri" w:hAnsi="Calibri" w:hint="default"/>
          <w:sz w:val="28"/>
          <w:szCs w:val="28"/>
          <w:rtl w:val="0"/>
          <w:lang w:val="sv-SE"/>
        </w:rPr>
        <w:t xml:space="preserve">å </w:t>
      </w:r>
      <w:r>
        <w:rPr>
          <w:rStyle w:val="Ingen"/>
          <w:rFonts w:ascii="Calibri" w:hAnsi="Calibri"/>
          <w:sz w:val="28"/>
          <w:szCs w:val="28"/>
          <w:rtl w:val="0"/>
          <w:lang w:val="sv-SE"/>
        </w:rPr>
        <w:t>bra.</w:t>
      </w:r>
    </w:p>
    <w:p>
      <w:pPr>
        <w:pStyle w:val="Förval A"/>
        <w:spacing w:before="0" w:line="240" w:lineRule="auto"/>
        <w:rPr>
          <w:rFonts w:ascii="Calibri" w:cs="Calibri" w:hAnsi="Calibri" w:eastAsia="Calibri"/>
          <w:sz w:val="28"/>
          <w:szCs w:val="28"/>
          <w:shd w:val="clear" w:color="auto" w:fill="ffffff"/>
        </w:rPr>
      </w:pPr>
    </w:p>
    <w:p>
      <w:pPr>
        <w:pStyle w:val="Förval A"/>
        <w:spacing w:before="0" w:after="160" w:line="240" w:lineRule="auto"/>
        <w:rPr>
          <w:rStyle w:val="Ingen"/>
          <w:rFonts w:ascii="Calibri" w:cs="Calibri" w:hAnsi="Calibri" w:eastAsia="Calibri"/>
          <w:sz w:val="28"/>
          <w:szCs w:val="28"/>
          <w:shd w:val="clear" w:color="auto" w:fill="ffffff"/>
        </w:rPr>
      </w:pP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Hos Girku SOS blir alla lyssnade p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da-DK"/>
        </w:rPr>
        <w:t>å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, oavsett sexuell l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ggning, etnicitet, k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nsidentitet eller trosuppfattning. Ingen k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 xml:space="preserve">nsla 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ä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da-DK"/>
        </w:rPr>
        <w:t>r f</w:t>
      </w:r>
      <w:r>
        <w:rPr>
          <w:rStyle w:val="Ingen"/>
          <w:rFonts w:ascii="Calibri" w:hAnsi="Calibri" w:hint="default"/>
          <w:sz w:val="28"/>
          <w:szCs w:val="28"/>
          <w:shd w:val="clear" w:color="auto" w:fill="ffffff"/>
          <w:rtl w:val="0"/>
          <w:lang w:val="sv-SE"/>
        </w:rPr>
        <w:t>ö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de-DE"/>
        </w:rPr>
        <w:t xml:space="preserve">r liten, </w:t>
      </w:r>
      <w:r>
        <w:rPr>
          <w:rStyle w:val="Ingen"/>
          <w:rFonts w:ascii="Calibri" w:hAnsi="Calibri"/>
          <w:sz w:val="28"/>
          <w:szCs w:val="28"/>
          <w:shd w:val="clear" w:color="auto" w:fill="ffffff"/>
          <w:rtl w:val="0"/>
          <w:lang w:val="sv-SE"/>
        </w:rPr>
        <w:t>Girku SOS vill lyssna.</w:t>
      </w:r>
    </w:p>
    <w:p>
      <w:pPr>
        <w:pStyle w:val="Brödtext A"/>
        <w:rPr>
          <w:ins w:id="2" w:date="2025-06-27T21:03:25Z" w:author="Rebecca Bideberg"/>
          <w:rFonts w:ascii="Calibri" w:cs="Calibri" w:hAnsi="Calibri" w:eastAsia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rtl w:val="0"/>
          <w:lang w:val="en-US"/>
        </w:rPr>
        <w:t>Girku SOS drivs av den norska organisationen Kirkens SOS och ett samarbete mellan Kirkens SOS och Kyrkans SOS.</w:t>
      </w:r>
    </w:p>
    <w:p>
      <w:pPr>
        <w:pStyle w:val="Brödtext A"/>
        <w:rPr>
          <w:del w:id="3" w:date="2025-03-24T17:38:00Z" w:author="Bo Erlandsson"/>
          <w:rStyle w:val="Ingen"/>
          <w:rFonts w:ascii="Calibri" w:cs="Calibri" w:hAnsi="Calibri" w:eastAsia="Calibri"/>
          <w:outline w:val="0"/>
          <w:color w:val="000000"/>
          <w:sz w:val="28"/>
          <w:szCs w:val="28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rödtext A"/>
        <w:rPr>
          <w:del w:id="4" w:date="2025-06-27T21:03:21Z" w:author="Rebecca Bideberg"/>
          <w:rFonts w:ascii="Calibri" w:cs="Calibri" w:hAnsi="Calibri" w:eastAsia="Calibri"/>
          <w:lang w:val="en-US"/>
        </w:rPr>
      </w:pPr>
      <w:r>
        <w:rPr>
          <w:rStyle w:val="Ingen"/>
          <w:rFonts w:ascii="Calibri" w:hAnsi="Calibri"/>
          <w:b w:val="1"/>
          <w:bCs w:val="1"/>
          <w:sz w:val="28"/>
          <w:szCs w:val="28"/>
          <w:rtl w:val="0"/>
          <w:lang w:val="en-US"/>
        </w:rPr>
        <w:t>L</w:t>
      </w:r>
      <w:r>
        <w:rPr>
          <w:rStyle w:val="Ingen"/>
          <w:rFonts w:ascii="Calibri" w:hAnsi="Calibri" w:hint="default"/>
          <w:b w:val="1"/>
          <w:bCs w:val="1"/>
          <w:sz w:val="28"/>
          <w:szCs w:val="28"/>
          <w:rtl w:val="0"/>
          <w:lang w:val="en-US"/>
        </w:rPr>
        <w:t>ä</w:t>
      </w:r>
      <w:r>
        <w:rPr>
          <w:rStyle w:val="Ingen"/>
          <w:rFonts w:ascii="Calibri" w:hAnsi="Calibri"/>
          <w:b w:val="1"/>
          <w:bCs w:val="1"/>
          <w:sz w:val="28"/>
          <w:szCs w:val="28"/>
          <w:rtl w:val="0"/>
          <w:lang w:val="en-US"/>
        </w:rPr>
        <w:t xml:space="preserve">s mer: </w:t>
      </w:r>
      <w:r>
        <w:rPr>
          <w:rStyle w:val="Hyperlink.0"/>
          <w:rFonts w:ascii="Calibri" w:cs="Calibri" w:hAnsi="Calibri" w:eastAsia="Calibri"/>
          <w:lang w:val="en-US"/>
        </w:rPr>
        <w:fldChar w:fldCharType="begin" w:fldLock="0"/>
      </w:r>
      <w:r>
        <w:rPr>
          <w:rStyle w:val="Hyperlink.0"/>
          <w:rFonts w:ascii="Calibri" w:cs="Calibri" w:hAnsi="Calibri" w:eastAsia="Calibri"/>
          <w:lang w:val="en-US"/>
        </w:rPr>
        <w:instrText xml:space="preserve"> HYPERLINK "https://kyrkanssos.se/hitta-hjalp/girku-sos-svenska/"</w:instrText>
      </w:r>
      <w:r>
        <w:rPr>
          <w:rStyle w:val="Hyperlink.0"/>
          <w:rFonts w:ascii="Calibri" w:cs="Calibri" w:hAnsi="Calibri" w:eastAsia="Calibri"/>
          <w:lang w:val="en-US"/>
        </w:rPr>
        <w:fldChar w:fldCharType="separate" w:fldLock="0"/>
      </w:r>
      <w:r>
        <w:rPr>
          <w:rStyle w:val="Hyperlink.0"/>
          <w:rFonts w:ascii="Calibri" w:hAnsi="Calibri"/>
          <w:rtl w:val="0"/>
          <w:lang w:val="en-US"/>
        </w:rPr>
        <w:t>https://kyrkanssos.se/hitta-hjalp/girku-sos-svenska/</w:t>
      </w:r>
      <w:r>
        <w:rPr>
          <w:rFonts w:ascii="Calibri" w:cs="Calibri" w:hAnsi="Calibri" w:eastAsia="Calibri"/>
          <w:lang w:val="en-US"/>
        </w:rPr>
        <w:fldChar w:fldCharType="end" w:fldLock="0"/>
      </w:r>
    </w:p>
    <w:p>
      <w:pPr>
        <w:pStyle w:val="Brödtext"/>
        <w:shd w:val="clear" w:color="auto" w:fill="ecebe8"/>
        <w:spacing w:after="300"/>
        <w:rPr>
          <w:del w:id="5" w:date="2025-06-27T21:03:21Z" w:author="Rebecca Bideberg"/>
        </w:rPr>
      </w:pPr>
      <w:del w:id="6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Girku SOS drivs av den norska organisationen Kirkens SOS och ett samarbete mellan Kirkens SOS och Kyrkans SOS. Med st</w:delText>
        </w:r>
      </w:del>
      <w:del w:id="7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8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d fr</w:delText>
        </w:r>
      </w:del>
      <w:del w:id="9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10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n </w:delText>
        </w:r>
      </w:del>
      <w:del w:id="11" w:date="2025-06-27T21:03:21Z" w:author="Rebecca Bideberg">
        <w:r>
          <w:rPr>
            <w:rStyle w:val="Hyperlink.1"/>
          </w:rPr>
          <w:fldChar w:fldCharType="begin" w:fldLock="0"/>
        </w:r>
      </w:del>
      <w:del w:id="12" w:date="2025-06-27T21:03:21Z" w:author="Rebecca Bideberg">
        <w:r>
          <w:rPr>
            <w:rStyle w:val="Hyperlink.1"/>
          </w:rPr>
          <w:delInstrText xml:space="preserve"> HYPERLINK "https://www.interregaurora.eu/"</w:delInstrText>
        </w:r>
      </w:del>
      <w:del w:id="13" w:date="2025-06-27T21:03:21Z" w:author="Rebecca Bideberg">
        <w:r>
          <w:rPr>
            <w:rStyle w:val="Hyperlink.1"/>
          </w:rPr>
          <w:fldChar w:fldCharType="separate" w:fldLock="0"/>
        </w:r>
      </w:del>
      <w:del w:id="14" w:date="2025-06-27T21:03:21Z" w:author="Rebecca Bideberg">
        <w:r>
          <w:rPr>
            <w:rStyle w:val="Hyperlink.1"/>
            <w:rtl w:val="0"/>
            <w:lang w:val="en-US"/>
          </w:rPr>
          <w:delText>Interreg Aurora</w:delText>
        </w:r>
      </w:del>
      <w:del w:id="15" w:date="2025-06-27T21:03:21Z" w:author="Rebecca Bideberg">
        <w:r>
          <w:rPr/>
          <w:fldChar w:fldCharType="end" w:fldLock="0"/>
        </w:r>
      </w:del>
      <w:del w:id="16" w:date="2025-06-27T21:03:21Z" w:author="Rebecca Bideberg">
        <w:r>
          <w:rPr>
            <w:rStyle w:val="Ingen"/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.</w:delText>
        </w:r>
      </w:del>
    </w:p>
    <w:p>
      <w:pPr>
        <w:pStyle w:val="Brödtext"/>
        <w:shd w:val="clear" w:color="auto" w:fill="ecebe8"/>
        <w:spacing w:before="300"/>
        <w:rPr>
          <w:del w:id="17" w:date="2025-06-27T21:03:21Z" w:author="Rebecca Bideberg"/>
          <w:rStyle w:val="Ingen"/>
          <w:rFonts w:ascii="URWDINSemiCond-Black" w:cs="URWDINSemiCond-Black" w:hAnsi="URWDINSemiCond-Black" w:eastAsia="URWDINSemiCond-Black"/>
          <w:caps w:val="1"/>
          <w:outline w:val="0"/>
          <w:color w:val="000000"/>
          <w:sz w:val="42"/>
          <w:szCs w:val="42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rödtext"/>
        <w:shd w:val="clear" w:color="auto" w:fill="ecebe8"/>
        <w:spacing w:before="300"/>
        <w:rPr>
          <w:del w:id="18" w:date="2025-06-27T21:03:21Z" w:author="Rebecca Bideberg"/>
          <w:rStyle w:val="Ingen"/>
          <w:rFonts w:ascii="Helvetica Neue" w:cs="Helvetica Neue" w:hAnsi="Helvetica Neue" w:eastAsia="Helvetica Neue"/>
          <w:caps w:val="1"/>
          <w:outline w:val="0"/>
          <w:color w:val="000000"/>
          <w:sz w:val="28"/>
          <w:szCs w:val="28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rödtext"/>
        <w:shd w:val="clear" w:color="auto" w:fill="ecebe8"/>
        <w:spacing w:before="300"/>
        <w:rPr>
          <w:del w:id="19" w:date="2025-06-27T21:03:21Z" w:author="Rebecca Bideberg"/>
          <w:rStyle w:val="Ingen"/>
          <w:rFonts w:ascii="Helvetica Neue" w:cs="Helvetica Neue" w:hAnsi="Helvetica Neue" w:eastAsia="Helvetica Neue"/>
          <w:cap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20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Text p</w:delText>
        </w:r>
      </w:del>
      <w:del w:id="21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å </w:delText>
        </w:r>
      </w:del>
      <w:del w:id="22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hemsida:</w:delText>
        </w:r>
      </w:del>
    </w:p>
    <w:p>
      <w:pPr>
        <w:pStyle w:val="Brödtext"/>
        <w:shd w:val="clear" w:color="auto" w:fill="ecebe8"/>
        <w:spacing w:before="300"/>
        <w:rPr>
          <w:del w:id="23" w:date="2025-06-27T21:03:21Z" w:author="Rebecca Bideberg"/>
          <w:rStyle w:val="Ingen"/>
          <w:rFonts w:ascii="Helvetica Neue" w:cs="Helvetica Neue" w:hAnsi="Helvetica Neue" w:eastAsia="Helvetica Neue"/>
          <w:caps w:val="1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24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B</w:delText>
        </w:r>
      </w:del>
      <w:del w:id="25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26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ttre folkh</w:delText>
        </w:r>
      </w:del>
      <w:del w:id="27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28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lsa f</w:delText>
        </w:r>
      </w:del>
      <w:del w:id="29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30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inv</w:delText>
        </w:r>
      </w:del>
      <w:del w:id="31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32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nare i S</w:delText>
        </w:r>
      </w:del>
      <w:del w:id="33" w:date="2025-06-27T21:03:21Z" w:author="Rebecca Bideberg">
        <w:r>
          <w:rPr>
            <w:rStyle w:val="Ingen"/>
            <w:rFonts w:ascii="Helvetica Neue" w:hAnsi="Helvetica Neue" w:hint="default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á</w:delText>
        </w:r>
      </w:del>
      <w:del w:id="34" w:date="2025-06-27T21:03:21Z" w:author="Rebecca Bideberg">
        <w:r>
          <w:rPr>
            <w:rStyle w:val="Ingen"/>
            <w:rFonts w:ascii="Helvetica Neue" w:hAnsi="Helvetica Neue"/>
            <w:caps w:val="1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pmi</w:delText>
        </w:r>
      </w:del>
    </w:p>
    <w:p>
      <w:pPr>
        <w:pStyle w:val="Brödtext"/>
        <w:shd w:val="clear" w:color="auto" w:fill="ffffff"/>
        <w:spacing w:before="300" w:after="300"/>
        <w:rPr>
          <w:del w:id="35" w:date="2025-06-27T21:03:21Z" w:author="Rebecca Bideberg"/>
          <w:rStyle w:val="Ingen"/>
          <w:rFonts w:ascii="Helvetica Neue" w:cs="Helvetica Neue" w:hAnsi="Helvetica Neue" w:eastAsia="Helvetica Neue"/>
          <w:caps w:val="0"/>
          <w:smallCaps w:val="0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3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Norska Kirkens SOS har genom sin telefontj</w:delText>
        </w:r>
      </w:del>
      <w:del w:id="3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3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nst och sin chattj</w:delText>
        </w:r>
      </w:del>
      <w:del w:id="3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4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nst bedrivit sj</w:delText>
        </w:r>
      </w:del>
      <w:del w:id="4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4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lvmordsprevention i Norge i 50 </w:delText>
        </w:r>
      </w:del>
      <w:del w:id="4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4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r.</w:delText>
        </w:r>
      </w:del>
    </w:p>
    <w:p>
      <w:pPr>
        <w:pStyle w:val="Brödtext"/>
        <w:shd w:val="clear" w:color="auto" w:fill="ffffff"/>
        <w:spacing w:before="300" w:after="300"/>
        <w:rPr>
          <w:del w:id="45" w:date="2025-06-27T21:03:21Z" w:author="Rebecca Bideberg"/>
          <w:rStyle w:val="Ingen"/>
          <w:rFonts w:ascii="Helvetica Neue" w:cs="Helvetica Neue" w:hAnsi="Helvetica Neue" w:eastAsia="Helvetica Neue"/>
          <w:caps w:val="0"/>
          <w:smallCaps w:val="0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4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</w:delText>
        </w:r>
      </w:del>
      <w:del w:id="4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4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Girku SOS grundades, ville vi starta en gemensam nordisk hj</w:delText>
        </w:r>
      </w:del>
      <w:del w:id="4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5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lptj</w:delText>
        </w:r>
      </w:del>
      <w:del w:id="5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5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nst f</w:delText>
        </w:r>
      </w:del>
      <w:del w:id="5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5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att f</w:delText>
        </w:r>
      </w:del>
      <w:del w:id="5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5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rebygga sj</w:delText>
        </w:r>
      </w:del>
      <w:del w:id="5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5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lvmord, utanf</w:delText>
        </w:r>
      </w:del>
      <w:del w:id="5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6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rskap och ensamhet i den nordsamiska befolkningen f</w:delText>
        </w:r>
      </w:del>
      <w:del w:id="6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6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hela Sapmi.</w:delText>
        </w:r>
      </w:del>
    </w:p>
    <w:p>
      <w:pPr>
        <w:pStyle w:val="Brödtext"/>
        <w:shd w:val="clear" w:color="auto" w:fill="ffffff"/>
        <w:spacing w:before="300" w:after="300"/>
        <w:rPr>
          <w:del w:id="63" w:date="2025-06-27T21:03:21Z" w:author="Rebecca Bideberg"/>
          <w:rStyle w:val="Ingen"/>
          <w:rFonts w:ascii="Helvetica Neue" w:cs="Helvetica Neue" w:hAnsi="Helvetica Neue" w:eastAsia="Helvetica Neue"/>
          <w:caps w:val="0"/>
          <w:smallCaps w:val="0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6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Just att kunna prata om sina egna trauman och sv</w:delText>
        </w:r>
      </w:del>
      <w:del w:id="6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6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ra upplevelser p</w:delText>
        </w:r>
      </w:del>
      <w:del w:id="6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å </w:delText>
        </w:r>
      </w:del>
      <w:del w:id="6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sitt eget spr</w:delText>
        </w:r>
      </w:del>
      <w:del w:id="6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7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k med n</w:delText>
        </w:r>
      </w:del>
      <w:del w:id="7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7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gon som har en gemensam kulturell och spr</w:delText>
        </w:r>
      </w:del>
      <w:del w:id="7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7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klig bakgrund </w:delText>
        </w:r>
      </w:del>
      <w:del w:id="7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7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av stor vikt.</w:delText>
        </w:r>
      </w:del>
    </w:p>
    <w:p>
      <w:pPr>
        <w:pStyle w:val="Brödtext"/>
        <w:shd w:val="clear" w:color="auto" w:fill="ffffff"/>
        <w:spacing w:before="300"/>
        <w:rPr>
          <w:del w:id="77" w:date="2025-06-27T21:03:21Z" w:author="Rebecca Bideberg"/>
          <w:rStyle w:val="Ingen"/>
          <w:rFonts w:ascii="Helvetica Neue" w:cs="Helvetica Neue" w:hAnsi="Helvetica Neue" w:eastAsia="Helvetica Neue"/>
          <w:caps w:val="0"/>
          <w:smallCaps w:val="0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del w:id="7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Interregprojektet ska bidra till b</w:delText>
        </w:r>
      </w:del>
      <w:del w:id="7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8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ttre folkh</w:delText>
        </w:r>
      </w:del>
      <w:del w:id="8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8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lsa f</w:delText>
        </w:r>
      </w:del>
      <w:del w:id="8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8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inv</w:delText>
        </w:r>
      </w:del>
      <w:del w:id="8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8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narna i S</w:delText>
        </w:r>
      </w:del>
      <w:del w:id="8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á</w:delText>
        </w:r>
      </w:del>
      <w:del w:id="8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pmi p</w:delText>
        </w:r>
      </w:del>
      <w:del w:id="8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å </w:delText>
        </w:r>
      </w:del>
      <w:del w:id="9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kort och l</w:delText>
        </w:r>
      </w:del>
      <w:del w:id="9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9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ng sikt. Forskning visar p</w:delText>
        </w:r>
      </w:del>
      <w:del w:id="9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å </w:delText>
        </w:r>
      </w:del>
      <w:del w:id="9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vikten av att kunna uttrycka sj</w:delText>
        </w:r>
      </w:del>
      <w:del w:id="9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9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lvmordstankar, sorg, trauman och sv</w:delText>
        </w:r>
      </w:del>
      <w:del w:id="9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9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ra upplevelser p</w:delText>
        </w:r>
      </w:del>
      <w:del w:id="9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å </w:delText>
        </w:r>
      </w:del>
      <w:del w:id="10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sitt eget modersm</w:delText>
        </w:r>
      </w:del>
      <w:del w:id="10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10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l. Vi vill bidra med en gemensam kristj</w:delText>
        </w:r>
      </w:del>
      <w:del w:id="10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0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nst till hela den samiska befolkningen i hela Norden. Projektet ska bidra till suicidprevention och b</w:delText>
        </w:r>
      </w:del>
      <w:del w:id="10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0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ttre psykisk h</w:delText>
        </w:r>
      </w:del>
      <w:del w:id="10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0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lsa. L</w:delText>
        </w:r>
      </w:del>
      <w:del w:id="10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1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ttillg</w:delText>
        </w:r>
      </w:del>
      <w:del w:id="11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1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ngliga digitala l</w:delText>
        </w:r>
      </w:del>
      <w:del w:id="11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11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sningar kommer att utvecklas b</w:delText>
        </w:r>
      </w:del>
      <w:del w:id="11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å</w:delText>
        </w:r>
      </w:del>
      <w:del w:id="11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de f</w:delText>
        </w:r>
      </w:del>
      <w:del w:id="117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118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 hj</w:delText>
        </w:r>
      </w:del>
      <w:del w:id="119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20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lps</w:delText>
        </w:r>
      </w:del>
      <w:del w:id="121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ö</w:delText>
        </w:r>
      </w:del>
      <w:del w:id="122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kande och volont</w:delText>
        </w:r>
      </w:del>
      <w:del w:id="123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ä</w:delText>
        </w:r>
      </w:del>
      <w:del w:id="124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rer i hela S</w:delText>
        </w:r>
      </w:del>
      <w:del w:id="125" w:date="2025-06-27T21:03:21Z" w:author="Rebecca Bideberg">
        <w:r>
          <w:rPr>
            <w:rStyle w:val="Ingen"/>
            <w:rFonts w:ascii="Helvetica Neue" w:hAnsi="Helvetica Neue" w:hint="default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á</w:delText>
        </w:r>
      </w:del>
      <w:del w:id="126" w:date="2025-06-27T21:03:21Z" w:author="Rebecca Bideberg">
        <w:r>
          <w:rPr>
            <w:rStyle w:val="Ingen"/>
            <w:rFonts w:ascii="Helvetica Neue" w:hAnsi="Helvetica Neue"/>
            <w:caps w:val="0"/>
            <w:smallCaps w:val="0"/>
            <w:outline w:val="0"/>
            <w:color w:val="000000"/>
            <w:sz w:val="28"/>
            <w:szCs w:val="28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pmi.</w:delText>
        </w:r>
      </w:del>
    </w:p>
    <w:p>
      <w:pPr>
        <w:pStyle w:val="Brödtext A"/>
      </w:pPr>
      <w:ins w:id="127" w:date="2025-03-24T17:44:00Z" w:author="Bo Erlandsson">
        <w:r>
          <w:rPr>
            <w:rStyle w:val="Hyperlink.0.0"/>
            <w:lang w:val="en-US"/>
          </w:rPr>
        </w:r>
      </w:ins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  <w:font w:name="Calibri">
    <w:charset w:val="00"/>
    <w:family w:val="roman"/>
    <w:pitch w:val="default"/>
  </w:font>
  <w:font w:name="URWDINSemiCond-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rödtext A">
    <w:name w:val="Brödtext A"/>
    <w:next w:val="Bröd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Ingen">
    <w:name w:val="Ingen"/>
  </w:style>
  <w:style w:type="character" w:styleId="Hyperlink.0">
    <w:name w:val="Hyperlink.0"/>
    <w:basedOn w:val="Ingen"/>
    <w:next w:val="Hyperlink.0"/>
    <w:rPr>
      <w:outline w:val="0"/>
      <w:color w:val="0000ff"/>
      <w:sz w:val="28"/>
      <w:szCs w:val="28"/>
      <w:u w:val="single" w:color="0000ff"/>
      <w14:textFill>
        <w14:solidFill>
          <w14:srgbClr w14:val="0000FF"/>
        </w14:solidFill>
      </w14:textFill>
    </w:rPr>
  </w:style>
  <w:style w:type="paragraph" w:styleId="Förval A">
    <w:name w:val="Förval A"/>
    <w:next w:val="Förval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rödtext">
    <w:name w:val="Brödtext"/>
    <w:next w:val="Bröd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Länk">
    <w:name w:val="Lä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Länk"/>
    <w:next w:val="Hyperlink.1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6b8737"/>
      <w:u w:val="none" w:color="6b8737"/>
      <w:lang w:val="en-US"/>
      <w14:textFill>
        <w14:solidFill>
          <w14:srgbClr w14:val="6B8737"/>
        </w14:solidFill>
      </w14:textFill>
    </w:rPr>
  </w:style>
  <w:style w:type="character" w:styleId="Hyperlink.0.0">
    <w:name w:val="Hyperlink.0.0"/>
    <w:rPr>
      <w:outline w:val="0"/>
      <w:color w:val="0000ff"/>
      <w:sz w:val="28"/>
      <w:szCs w:val="28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B7DBF3A762548A5F5090C35455591" ma:contentTypeVersion="16" ma:contentTypeDescription="Skapa ett nytt dokument." ma:contentTypeScope="" ma:versionID="923e59116f113fada356bab2e971e747">
  <xsd:schema xmlns:xsd="http://www.w3.org/2001/XMLSchema" xmlns:xs="http://www.w3.org/2001/XMLSchema" xmlns:p="http://schemas.microsoft.com/office/2006/metadata/properties" xmlns:ns2="2459014a-7d71-46b9-a265-58cf94f467d1" xmlns:ns3="196eadae-b9d5-4572-8106-3c93d4f75efb" targetNamespace="http://schemas.microsoft.com/office/2006/metadata/properties" ma:root="true" ma:fieldsID="a5e4ba4c9486221432bf0e1e360e57ec" ns2:_="" ns3:_="">
    <xsd:import namespace="2459014a-7d71-46b9-a265-58cf94f467d1"/>
    <xsd:import namespace="196eadae-b9d5-4572-8106-3c93d4f75e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9014a-7d71-46b9-a265-58cf94f46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3fcb59b7-7748-4b62-b5fc-e081c4e2e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eadae-b9d5-4572-8106-3c93d4f75e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36c370e-6564-4a1a-a7ce-46a1ceceeb11}" ma:internalName="TaxCatchAll" ma:showField="CatchAllData" ma:web="196eadae-b9d5-4572-8106-3c93d4f75e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59014a-7d71-46b9-a265-58cf94f467d1">
      <Terms xmlns="http://schemas.microsoft.com/office/infopath/2007/PartnerControls"/>
    </lcf76f155ced4ddcb4097134ff3c332f>
    <TaxCatchAll xmlns="196eadae-b9d5-4572-8106-3c93d4f75efb" xsi:nil="true"/>
  </documentManagement>
</p:properties>
</file>

<file path=customXml/itemProps1.xml><?xml version="1.0" encoding="utf-8"?>
<ds:datastoreItem xmlns:ds="http://schemas.openxmlformats.org/officeDocument/2006/customXml" ds:itemID="{8559C556-46C2-4603-BE52-F6CC57A60685}"/>
</file>

<file path=customXml/itemProps2.xml><?xml version="1.0" encoding="utf-8"?>
<ds:datastoreItem xmlns:ds="http://schemas.openxmlformats.org/officeDocument/2006/customXml" ds:itemID="{56EE2E01-DBCF-40AF-96A9-0F6EBDBE12B4}"/>
</file>

<file path=customXml/itemProps3.xml><?xml version="1.0" encoding="utf-8"?>
<ds:datastoreItem xmlns:ds="http://schemas.openxmlformats.org/officeDocument/2006/customXml" ds:itemID="{5CB45EDF-1B3C-48AF-978F-7D85E7EF6053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0x010100EABB7DBF3A762548A5F5090C35455591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