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E2CDD" w:rsidP="31A970BC" w:rsidRDefault="00FE4D14" w14:paraId="2A13A8EE" w14:textId="5CECA739">
      <w:pPr>
        <w:pStyle w:val="BrdtextA"/>
        <w:rPr>
          <w:b w:val="1"/>
          <w:bCs w:val="1"/>
          <w:sz w:val="36"/>
          <w:szCs w:val="36"/>
          <w:lang w:val="pt-PT"/>
        </w:rPr>
      </w:pPr>
      <w:bookmarkStart w:name="_Int_zrowT9Ck" w:id="1522143787"/>
      <w:r w:rsidRPr="2F89541E" w:rsidR="00FE4D14">
        <w:rPr>
          <w:b w:val="1"/>
          <w:bCs w:val="1"/>
          <w:sz w:val="36"/>
          <w:szCs w:val="36"/>
        </w:rPr>
        <w:t>Girku</w:t>
      </w:r>
      <w:r w:rsidRPr="2F89541E" w:rsidR="00FE4D14">
        <w:rPr>
          <w:b w:val="1"/>
          <w:bCs w:val="1"/>
          <w:sz w:val="36"/>
          <w:szCs w:val="36"/>
        </w:rPr>
        <w:t xml:space="preserve"> SOS</w:t>
      </w:r>
      <w:bookmarkEnd w:id="1522143787"/>
    </w:p>
    <w:p w:rsidR="007E2CDD" w:rsidP="2F89541E" w:rsidRDefault="00FE4D14" w14:paraId="63EAB9EE" w14:textId="654C05E1">
      <w:pPr>
        <w:pStyle w:val="BrdtextA"/>
        <w:suppressLineNumbers w:val="0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bidi w:val="0"/>
        <w:spacing w:before="0" w:beforeAutospacing="off" w:after="160" w:afterAutospacing="off" w:line="279" w:lineRule="auto"/>
        <w:ind w:left="0" w:right="0"/>
        <w:jc w:val="left"/>
        <w:rPr>
          <w:sz w:val="28"/>
          <w:szCs w:val="28"/>
          <w:lang w:val="en-US"/>
        </w:rPr>
      </w:pPr>
      <w:r w:rsidRPr="2F89541E" w:rsidR="5E8EB309">
        <w:rPr>
          <w:b w:val="1"/>
          <w:bCs w:val="1"/>
          <w:sz w:val="28"/>
          <w:szCs w:val="28"/>
          <w:lang w:val="en-US"/>
        </w:rPr>
        <w:t>K</w:t>
      </w:r>
      <w:r w:rsidRPr="2F89541E" w:rsidR="00FE4D14">
        <w:rPr>
          <w:b w:val="1"/>
          <w:bCs w:val="1"/>
          <w:sz w:val="28"/>
          <w:szCs w:val="28"/>
          <w:lang w:val="en-US"/>
        </w:rPr>
        <w:t xml:space="preserve">ort </w:t>
      </w:r>
      <w:r w:rsidRPr="2F89541E" w:rsidR="00FE4D14">
        <w:rPr>
          <w:b w:val="1"/>
          <w:bCs w:val="1"/>
          <w:sz w:val="28"/>
          <w:szCs w:val="28"/>
          <w:lang w:val="en-US"/>
        </w:rPr>
        <w:t>beskriv</w:t>
      </w:r>
      <w:r w:rsidRPr="2F89541E" w:rsidR="41E9C82C">
        <w:rPr>
          <w:b w:val="1"/>
          <w:bCs w:val="1"/>
          <w:sz w:val="28"/>
          <w:szCs w:val="28"/>
          <w:lang w:val="en-US"/>
        </w:rPr>
        <w:t>ni</w:t>
      </w:r>
      <w:r w:rsidRPr="2F89541E" w:rsidR="00FE4D14">
        <w:rPr>
          <w:b w:val="1"/>
          <w:bCs w:val="1"/>
          <w:sz w:val="28"/>
          <w:szCs w:val="28"/>
          <w:lang w:val="en-US"/>
        </w:rPr>
        <w:t>ng</w:t>
      </w:r>
      <w:r w:rsidRPr="2F89541E" w:rsidR="00FE4D14">
        <w:rPr>
          <w:b w:val="1"/>
          <w:bCs w:val="1"/>
          <w:sz w:val="28"/>
          <w:szCs w:val="28"/>
          <w:lang w:val="en-US"/>
        </w:rPr>
        <w:t>:</w:t>
      </w:r>
    </w:p>
    <w:p w:rsidRPr="00BC0739" w:rsidR="007E2CDD" w:rsidP="2FFA2580" w:rsidRDefault="00FE4D14" w14:paraId="4910BDCC" w14:textId="4DBEE87A">
      <w:pPr>
        <w:pStyle w:val="BrdtextA"/>
        <w:rPr>
          <w:sz w:val="28"/>
          <w:szCs w:val="28"/>
          <w:lang w:val="en-US"/>
        </w:rPr>
      </w:pPr>
      <w:r w:rsidRPr="31A970BC" w:rsidR="00FE4D14">
        <w:rPr>
          <w:sz w:val="28"/>
          <w:szCs w:val="28"/>
          <w:lang w:val="en-US"/>
        </w:rPr>
        <w:t>Girku</w:t>
      </w:r>
      <w:r w:rsidRPr="31A970BC" w:rsidR="00FE4D14">
        <w:rPr>
          <w:sz w:val="28"/>
          <w:szCs w:val="28"/>
          <w:lang w:val="en-US"/>
        </w:rPr>
        <w:t xml:space="preserve"> SOS </w:t>
      </w:r>
      <w:r w:rsidRPr="31A970BC" w:rsidR="00FE4D14">
        <w:rPr>
          <w:sz w:val="28"/>
          <w:szCs w:val="28"/>
          <w:lang w:val="en-US"/>
        </w:rPr>
        <w:t>är</w:t>
      </w:r>
      <w:r w:rsidRPr="31A970BC" w:rsidR="00FE4D14">
        <w:rPr>
          <w:sz w:val="28"/>
          <w:szCs w:val="28"/>
          <w:lang w:val="en-US"/>
        </w:rPr>
        <w:t xml:space="preserve"> </w:t>
      </w:r>
      <w:r w:rsidRPr="31A970BC" w:rsidR="00FE4D14">
        <w:rPr>
          <w:sz w:val="28"/>
          <w:szCs w:val="28"/>
          <w:lang w:val="en-US"/>
        </w:rPr>
        <w:t>en</w:t>
      </w:r>
      <w:r w:rsidRPr="31A970BC" w:rsidR="00FE4D14">
        <w:rPr>
          <w:sz w:val="28"/>
          <w:szCs w:val="28"/>
          <w:lang w:val="en-US"/>
        </w:rPr>
        <w:t xml:space="preserve"> </w:t>
      </w:r>
      <w:r w:rsidRPr="31A970BC" w:rsidR="00FE4D14">
        <w:rPr>
          <w:sz w:val="28"/>
          <w:szCs w:val="28"/>
          <w:lang w:val="en-US"/>
        </w:rPr>
        <w:t>stödlinje</w:t>
      </w:r>
      <w:r w:rsidRPr="31A970BC" w:rsidR="00EF50FB">
        <w:rPr>
          <w:sz w:val="28"/>
          <w:szCs w:val="28"/>
          <w:lang w:val="en-US"/>
        </w:rPr>
        <w:t xml:space="preserve"> </w:t>
      </w:r>
      <w:r w:rsidRPr="31A970BC" w:rsidR="00EF50FB">
        <w:rPr>
          <w:sz w:val="28"/>
          <w:szCs w:val="28"/>
          <w:lang w:val="en-US"/>
        </w:rPr>
        <w:t xml:space="preserve">för </w:t>
      </w:r>
      <w:r w:rsidRPr="31A970BC" w:rsidR="00EF50FB">
        <w:rPr>
          <w:sz w:val="28"/>
          <w:szCs w:val="28"/>
          <w:lang w:val="en-US"/>
        </w:rPr>
        <w:t>samer</w:t>
      </w:r>
      <w:r w:rsidRPr="31A970BC" w:rsidR="00EF50FB">
        <w:rPr>
          <w:sz w:val="28"/>
          <w:szCs w:val="28"/>
          <w:lang w:val="en-US"/>
        </w:rPr>
        <w:t xml:space="preserve"> </w:t>
      </w:r>
      <w:r w:rsidRPr="31A970BC" w:rsidR="00EF50FB">
        <w:rPr>
          <w:sz w:val="28"/>
          <w:szCs w:val="28"/>
          <w:lang w:val="en-US"/>
        </w:rPr>
        <w:t>i</w:t>
      </w:r>
      <w:r w:rsidRPr="31A970BC" w:rsidR="00EF50FB">
        <w:rPr>
          <w:sz w:val="28"/>
          <w:szCs w:val="28"/>
          <w:lang w:val="en-US"/>
        </w:rPr>
        <w:t xml:space="preserve"> </w:t>
      </w:r>
      <w:r w:rsidRPr="31A970BC" w:rsidR="00EF50FB">
        <w:rPr>
          <w:sz w:val="28"/>
          <w:szCs w:val="28"/>
          <w:lang w:val="en-US"/>
        </w:rPr>
        <w:t>hela</w:t>
      </w:r>
      <w:r w:rsidRPr="31A970BC" w:rsidR="00EF50FB">
        <w:rPr>
          <w:sz w:val="28"/>
          <w:szCs w:val="28"/>
          <w:lang w:val="en-US"/>
        </w:rPr>
        <w:t xml:space="preserve"> Sápmi</w:t>
      </w:r>
      <w:r w:rsidRPr="31A970BC" w:rsidR="00A20FA9">
        <w:rPr>
          <w:sz w:val="28"/>
          <w:szCs w:val="28"/>
          <w:lang w:val="en-US"/>
        </w:rPr>
        <w:t>. F</w:t>
      </w:r>
      <w:r w:rsidRPr="31A970BC" w:rsidR="00A908E4">
        <w:rPr>
          <w:sz w:val="28"/>
          <w:szCs w:val="28"/>
          <w:lang w:val="en-US"/>
        </w:rPr>
        <w:t>ör ALLA</w:t>
      </w:r>
      <w:r w:rsidRPr="31A970BC" w:rsidR="00FE4D14">
        <w:rPr>
          <w:sz w:val="28"/>
          <w:szCs w:val="28"/>
          <w:lang w:val="en-US"/>
        </w:rPr>
        <w:t xml:space="preserve"> </w:t>
      </w:r>
      <w:r w:rsidRPr="31A970BC" w:rsidR="00FE4D14">
        <w:rPr>
          <w:sz w:val="28"/>
          <w:szCs w:val="28"/>
          <w:lang w:val="en-US"/>
        </w:rPr>
        <w:t>som</w:t>
      </w:r>
      <w:r w:rsidRPr="31A970BC" w:rsidR="00FE4D14">
        <w:rPr>
          <w:sz w:val="28"/>
          <w:szCs w:val="28"/>
          <w:lang w:val="en-US"/>
        </w:rPr>
        <w:t xml:space="preserve"> </w:t>
      </w:r>
      <w:r w:rsidRPr="31A970BC" w:rsidR="00FE4D14">
        <w:rPr>
          <w:sz w:val="28"/>
          <w:szCs w:val="28"/>
          <w:lang w:val="en-US"/>
        </w:rPr>
        <w:t>behöver</w:t>
      </w:r>
      <w:r w:rsidRPr="31A970BC" w:rsidR="00FE4D14">
        <w:rPr>
          <w:sz w:val="28"/>
          <w:szCs w:val="28"/>
          <w:lang w:val="en-US"/>
        </w:rPr>
        <w:t xml:space="preserve"> </w:t>
      </w:r>
      <w:r w:rsidRPr="31A970BC" w:rsidR="00FE4D14">
        <w:rPr>
          <w:sz w:val="28"/>
          <w:szCs w:val="28"/>
          <w:lang w:val="en-US"/>
        </w:rPr>
        <w:t>någo</w:t>
      </w:r>
      <w:r w:rsidRPr="31A970BC" w:rsidR="004D2DE5">
        <w:rPr>
          <w:sz w:val="28"/>
          <w:szCs w:val="28"/>
          <w:lang w:val="en-US"/>
        </w:rPr>
        <w:t>n</w:t>
      </w:r>
      <w:r w:rsidRPr="31A970BC" w:rsidR="00FE4D14">
        <w:rPr>
          <w:sz w:val="28"/>
          <w:szCs w:val="28"/>
          <w:lang w:val="en-US"/>
        </w:rPr>
        <w:t xml:space="preserve"> </w:t>
      </w:r>
      <w:r w:rsidRPr="31A970BC" w:rsidR="00FE4D14">
        <w:rPr>
          <w:sz w:val="28"/>
          <w:szCs w:val="28"/>
          <w:lang w:val="en-US"/>
        </w:rPr>
        <w:t>att</w:t>
      </w:r>
      <w:r w:rsidRPr="31A970BC" w:rsidR="00FE4D14">
        <w:rPr>
          <w:sz w:val="28"/>
          <w:szCs w:val="28"/>
          <w:lang w:val="en-US"/>
        </w:rPr>
        <w:t xml:space="preserve"> prata med</w:t>
      </w:r>
      <w:r w:rsidRPr="31A970BC" w:rsidR="0054220B">
        <w:rPr>
          <w:sz w:val="28"/>
          <w:szCs w:val="28"/>
          <w:lang w:val="en-US"/>
        </w:rPr>
        <w:t xml:space="preserve">, </w:t>
      </w:r>
      <w:r w:rsidRPr="31A970BC" w:rsidR="00812754">
        <w:rPr>
          <w:sz w:val="28"/>
          <w:szCs w:val="28"/>
          <w:lang w:val="en-US"/>
        </w:rPr>
        <w:t>någon</w:t>
      </w:r>
      <w:r w:rsidRPr="31A970BC" w:rsidR="00D62657">
        <w:rPr>
          <w:sz w:val="28"/>
          <w:szCs w:val="28"/>
          <w:lang w:val="en-US"/>
        </w:rPr>
        <w:t xml:space="preserve"> </w:t>
      </w:r>
      <w:r w:rsidRPr="31A970BC" w:rsidR="00884BA6">
        <w:rPr>
          <w:sz w:val="28"/>
          <w:szCs w:val="28"/>
          <w:lang w:val="en-US"/>
        </w:rPr>
        <w:t>som</w:t>
      </w:r>
      <w:r w:rsidRPr="31A970BC" w:rsidR="00884BA6">
        <w:rPr>
          <w:sz w:val="28"/>
          <w:szCs w:val="28"/>
          <w:lang w:val="en-US"/>
        </w:rPr>
        <w:t xml:space="preserve"> </w:t>
      </w:r>
      <w:r w:rsidRPr="31A970BC" w:rsidR="004701B5">
        <w:rPr>
          <w:rFonts w:ascii="Calibri" w:hAnsi="Calibri" w:eastAsia="Calibri" w:cs="Calibri"/>
          <w:sz w:val="28"/>
          <w:szCs w:val="28"/>
          <w:lang w:val="en-US"/>
        </w:rPr>
        <w:t>känner</w:t>
      </w:r>
      <w:r w:rsidRPr="31A970BC" w:rsidR="004701B5">
        <w:rPr>
          <w:rFonts w:ascii="Calibri" w:hAnsi="Calibri" w:eastAsia="Calibri" w:cs="Calibri"/>
          <w:sz w:val="28"/>
          <w:szCs w:val="28"/>
          <w:lang w:val="en-US"/>
        </w:rPr>
        <w:t xml:space="preserve"> den </w:t>
      </w:r>
      <w:r w:rsidRPr="31A970BC" w:rsidR="004701B5">
        <w:rPr>
          <w:rFonts w:ascii="Calibri" w:hAnsi="Calibri" w:eastAsia="Calibri" w:cs="Calibri"/>
          <w:sz w:val="28"/>
          <w:szCs w:val="28"/>
          <w:lang w:val="en-US"/>
        </w:rPr>
        <w:t>samiska</w:t>
      </w:r>
      <w:r w:rsidRPr="31A970BC" w:rsidR="004701B5">
        <w:rPr>
          <w:rFonts w:ascii="Calibri" w:hAnsi="Calibri" w:eastAsia="Calibri" w:cs="Calibri"/>
          <w:sz w:val="28"/>
          <w:szCs w:val="28"/>
          <w:lang w:val="en-US"/>
        </w:rPr>
        <w:t xml:space="preserve"> </w:t>
      </w:r>
      <w:r w:rsidRPr="31A970BC" w:rsidR="004701B5">
        <w:rPr>
          <w:rFonts w:ascii="Calibri" w:hAnsi="Calibri" w:eastAsia="Calibri" w:cs="Calibri"/>
          <w:sz w:val="28"/>
          <w:szCs w:val="28"/>
          <w:lang w:val="en-US"/>
        </w:rPr>
        <w:t>kulturbakgrunden</w:t>
      </w:r>
      <w:r w:rsidRPr="31A970BC" w:rsidR="004701B5">
        <w:rPr>
          <w:rFonts w:ascii="Calibri" w:hAnsi="Calibri" w:eastAsia="Calibri" w:cs="Calibri"/>
          <w:sz w:val="28"/>
          <w:szCs w:val="28"/>
          <w:lang w:val="en-US"/>
        </w:rPr>
        <w:t xml:space="preserve">. </w:t>
      </w:r>
      <w:r w:rsidRPr="31A970BC" w:rsidR="00FE4D14">
        <w:rPr>
          <w:sz w:val="28"/>
          <w:szCs w:val="28"/>
          <w:lang w:val="en-US"/>
        </w:rPr>
        <w:t>Kontakt</w:t>
      </w:r>
      <w:r w:rsidRPr="31A970BC" w:rsidR="00FE4D14">
        <w:rPr>
          <w:sz w:val="28"/>
          <w:szCs w:val="28"/>
          <w:lang w:val="en-US"/>
        </w:rPr>
        <w:t xml:space="preserve"> </w:t>
      </w:r>
      <w:r w:rsidRPr="31A970BC" w:rsidR="00FE4D14">
        <w:rPr>
          <w:sz w:val="28"/>
          <w:szCs w:val="28"/>
          <w:lang w:val="en-US"/>
        </w:rPr>
        <w:t>sker</w:t>
      </w:r>
      <w:r w:rsidRPr="31A970BC" w:rsidR="00FE4D14">
        <w:rPr>
          <w:sz w:val="28"/>
          <w:szCs w:val="28"/>
          <w:lang w:val="en-US"/>
        </w:rPr>
        <w:t xml:space="preserve"> </w:t>
      </w:r>
      <w:r w:rsidRPr="31A970BC" w:rsidR="00FE4D14">
        <w:rPr>
          <w:sz w:val="28"/>
          <w:szCs w:val="28"/>
          <w:lang w:val="en-US"/>
        </w:rPr>
        <w:t>helt</w:t>
      </w:r>
      <w:r w:rsidRPr="31A970BC" w:rsidR="00FE4D14">
        <w:rPr>
          <w:sz w:val="28"/>
          <w:szCs w:val="28"/>
          <w:lang w:val="en-US"/>
        </w:rPr>
        <w:t xml:space="preserve"> </w:t>
      </w:r>
      <w:r w:rsidRPr="31A970BC" w:rsidR="00FE4D14">
        <w:rPr>
          <w:sz w:val="28"/>
          <w:szCs w:val="28"/>
          <w:lang w:val="en-US"/>
        </w:rPr>
        <w:t>anonymt</w:t>
      </w:r>
      <w:r w:rsidRPr="31A970BC" w:rsidR="00FE4D14">
        <w:rPr>
          <w:sz w:val="28"/>
          <w:szCs w:val="28"/>
          <w:lang w:val="en-US"/>
        </w:rPr>
        <w:t xml:space="preserve"> </w:t>
      </w:r>
      <w:r w:rsidRPr="31A970BC" w:rsidR="00FE4D14">
        <w:rPr>
          <w:sz w:val="28"/>
          <w:szCs w:val="28"/>
          <w:lang w:val="en-US"/>
        </w:rPr>
        <w:t>och</w:t>
      </w:r>
      <w:r w:rsidRPr="31A970BC" w:rsidR="00FE4D14">
        <w:rPr>
          <w:sz w:val="28"/>
          <w:szCs w:val="28"/>
          <w:lang w:val="en-US"/>
        </w:rPr>
        <w:t xml:space="preserve"> gratis via </w:t>
      </w:r>
      <w:r w:rsidRPr="31A970BC" w:rsidR="00FE4D14">
        <w:rPr>
          <w:sz w:val="28"/>
          <w:szCs w:val="28"/>
          <w:lang w:val="en-US"/>
        </w:rPr>
        <w:t>digitala</w:t>
      </w:r>
      <w:r w:rsidRPr="31A970BC" w:rsidR="00FE4D14">
        <w:rPr>
          <w:sz w:val="28"/>
          <w:szCs w:val="28"/>
          <w:lang w:val="en-US"/>
        </w:rPr>
        <w:t xml:space="preserve"> </w:t>
      </w:r>
      <w:r w:rsidRPr="31A970BC" w:rsidR="00FE4D14">
        <w:rPr>
          <w:sz w:val="28"/>
          <w:szCs w:val="28"/>
          <w:lang w:val="en-US"/>
        </w:rPr>
        <w:t>brev</w:t>
      </w:r>
      <w:r w:rsidRPr="31A970BC" w:rsidR="00FE4D14">
        <w:rPr>
          <w:sz w:val="28"/>
          <w:szCs w:val="28"/>
          <w:lang w:val="en-US"/>
        </w:rPr>
        <w:t xml:space="preserve"> </w:t>
      </w:r>
      <w:r w:rsidRPr="31A970BC" w:rsidR="00FE4D14">
        <w:rPr>
          <w:sz w:val="28"/>
          <w:szCs w:val="28"/>
          <w:lang w:val="en-US"/>
        </w:rPr>
        <w:t>på</w:t>
      </w:r>
      <w:r w:rsidRPr="31A970BC" w:rsidR="00FE4D14">
        <w:rPr>
          <w:sz w:val="28"/>
          <w:szCs w:val="28"/>
          <w:lang w:val="en-US"/>
        </w:rPr>
        <w:t xml:space="preserve"> </w:t>
      </w:r>
      <w:r w:rsidRPr="31A970BC" w:rsidR="00FE4D14">
        <w:rPr>
          <w:sz w:val="28"/>
          <w:szCs w:val="28"/>
          <w:lang w:val="en-US"/>
        </w:rPr>
        <w:t>hemsida</w:t>
      </w:r>
      <w:r w:rsidRPr="31A970BC" w:rsidR="00FE4D14">
        <w:rPr>
          <w:sz w:val="28"/>
          <w:szCs w:val="28"/>
          <w:lang w:val="en-US"/>
        </w:rPr>
        <w:t xml:space="preserve"> </w:t>
      </w:r>
      <w:r w:rsidRPr="31A970BC" w:rsidR="00FE4D14">
        <w:rPr>
          <w:sz w:val="28"/>
          <w:szCs w:val="28"/>
          <w:lang w:val="en-US"/>
        </w:rPr>
        <w:t>och</w:t>
      </w:r>
      <w:r w:rsidRPr="31A970BC" w:rsidR="00FE4D14">
        <w:rPr>
          <w:sz w:val="28"/>
          <w:szCs w:val="28"/>
          <w:lang w:val="en-US"/>
        </w:rPr>
        <w:t xml:space="preserve"> </w:t>
      </w:r>
      <w:r w:rsidRPr="31A970BC" w:rsidR="7516881D">
        <w:rPr>
          <w:sz w:val="28"/>
          <w:szCs w:val="28"/>
          <w:lang w:val="en-US"/>
        </w:rPr>
        <w:t>mobilapp</w:t>
      </w:r>
      <w:r w:rsidRPr="31A970BC" w:rsidR="00FE4D14">
        <w:rPr>
          <w:sz w:val="28"/>
          <w:szCs w:val="28"/>
          <w:lang w:val="en-US"/>
        </w:rPr>
        <w:t>.</w:t>
      </w:r>
    </w:p>
    <w:p w:rsidRPr="00BC0739" w:rsidR="007E2CDD" w:rsidP="2FFA2580" w:rsidRDefault="00FE4D14" w14:paraId="45411AAE" w14:textId="77777777">
      <w:pPr>
        <w:pStyle w:val="BrdtextA"/>
        <w:rPr>
          <w:sz w:val="28"/>
          <w:szCs w:val="28"/>
          <w:lang w:val="en-US"/>
        </w:rPr>
      </w:pPr>
      <w:r w:rsidRPr="2FFA2580">
        <w:rPr>
          <w:b/>
          <w:bCs/>
          <w:sz w:val="28"/>
          <w:szCs w:val="28"/>
          <w:lang w:val="en-US"/>
        </w:rPr>
        <w:t xml:space="preserve">Läs mer: </w:t>
      </w:r>
      <w:hyperlink r:id="rId9">
        <w:r w:rsidRPr="2FFA2580">
          <w:rPr>
            <w:rStyle w:val="Hyperlink0"/>
            <w:lang w:val="en-US"/>
          </w:rPr>
          <w:t>https://kyrkanssos.se/hitta-hjalp/girku-sos-svenska/</w:t>
        </w:r>
      </w:hyperlink>
    </w:p>
    <w:p w:rsidR="007E2CDD" w:rsidRDefault="007E2CDD" w14:paraId="0A37501D" w14:textId="77777777">
      <w:pPr>
        <w:pStyle w:val="BrdtextA"/>
        <w:rPr>
          <w:rStyle w:val="IngenA"/>
          <w:sz w:val="28"/>
          <w:szCs w:val="28"/>
        </w:rPr>
      </w:pPr>
    </w:p>
    <w:p w:rsidRPr="00BC0739" w:rsidR="007E2CDD" w:rsidP="2FFA2580" w:rsidRDefault="00FE4D14" w14:paraId="0E1D1AEA" w14:textId="77777777">
      <w:pPr>
        <w:pStyle w:val="BrdtextA"/>
        <w:rPr>
          <w:b/>
          <w:bCs/>
          <w:sz w:val="28"/>
          <w:szCs w:val="28"/>
          <w:lang w:val="en-US"/>
        </w:rPr>
      </w:pPr>
      <w:r w:rsidRPr="31A970BC" w:rsidR="00FE4D14">
        <w:rPr>
          <w:b w:val="1"/>
          <w:bCs w:val="1"/>
          <w:sz w:val="28"/>
          <w:szCs w:val="28"/>
          <w:lang w:val="en-US"/>
        </w:rPr>
        <w:t>Lång beskrivning:</w:t>
      </w:r>
    </w:p>
    <w:p w:rsidR="07CC88D5" w:rsidP="31A970BC" w:rsidRDefault="07CC88D5" w14:paraId="6B3BD763" w14:textId="41234F00">
      <w:pPr>
        <w:pStyle w:val="BrdtextA"/>
        <w:rPr>
          <w:sz w:val="28"/>
          <w:szCs w:val="28"/>
          <w:lang w:val="en-US"/>
        </w:rPr>
      </w:pPr>
      <w:r w:rsidRPr="31A970BC" w:rsidR="07CC88D5">
        <w:rPr>
          <w:sz w:val="28"/>
          <w:szCs w:val="28"/>
          <w:lang w:val="en-US"/>
        </w:rPr>
        <w:t>Girku</w:t>
      </w:r>
      <w:r w:rsidRPr="31A970BC" w:rsidR="07CC88D5">
        <w:rPr>
          <w:sz w:val="28"/>
          <w:szCs w:val="28"/>
          <w:lang w:val="en-US"/>
        </w:rPr>
        <w:t xml:space="preserve"> SOS </w:t>
      </w:r>
      <w:r w:rsidRPr="31A970BC" w:rsidR="07CC88D5">
        <w:rPr>
          <w:sz w:val="28"/>
          <w:szCs w:val="28"/>
          <w:lang w:val="en-US"/>
        </w:rPr>
        <w:t>är</w:t>
      </w:r>
      <w:r w:rsidRPr="31A970BC" w:rsidR="07CC88D5">
        <w:rPr>
          <w:sz w:val="28"/>
          <w:szCs w:val="28"/>
          <w:lang w:val="en-US"/>
        </w:rPr>
        <w:t xml:space="preserve"> </w:t>
      </w:r>
      <w:r w:rsidRPr="31A970BC" w:rsidR="07CC88D5">
        <w:rPr>
          <w:sz w:val="28"/>
          <w:szCs w:val="28"/>
          <w:lang w:val="en-US"/>
        </w:rPr>
        <w:t>en</w:t>
      </w:r>
      <w:r w:rsidRPr="31A970BC" w:rsidR="07CC88D5">
        <w:rPr>
          <w:sz w:val="28"/>
          <w:szCs w:val="28"/>
          <w:lang w:val="en-US"/>
        </w:rPr>
        <w:t xml:space="preserve"> </w:t>
      </w:r>
      <w:r w:rsidRPr="31A970BC" w:rsidR="07CC88D5">
        <w:rPr>
          <w:sz w:val="28"/>
          <w:szCs w:val="28"/>
          <w:lang w:val="en-US"/>
        </w:rPr>
        <w:t>stödlinje</w:t>
      </w:r>
      <w:r w:rsidRPr="31A970BC" w:rsidR="07CC88D5">
        <w:rPr>
          <w:sz w:val="28"/>
          <w:szCs w:val="28"/>
          <w:lang w:val="en-US"/>
        </w:rPr>
        <w:t xml:space="preserve"> för </w:t>
      </w:r>
      <w:r w:rsidRPr="31A970BC" w:rsidR="07CC88D5">
        <w:rPr>
          <w:sz w:val="28"/>
          <w:szCs w:val="28"/>
          <w:lang w:val="en-US"/>
        </w:rPr>
        <w:t>samer</w:t>
      </w:r>
      <w:r w:rsidRPr="31A970BC" w:rsidR="07CC88D5">
        <w:rPr>
          <w:sz w:val="28"/>
          <w:szCs w:val="28"/>
          <w:lang w:val="en-US"/>
        </w:rPr>
        <w:t xml:space="preserve"> </w:t>
      </w:r>
      <w:r w:rsidRPr="31A970BC" w:rsidR="07CC88D5">
        <w:rPr>
          <w:sz w:val="28"/>
          <w:szCs w:val="28"/>
          <w:lang w:val="en-US"/>
        </w:rPr>
        <w:t>i</w:t>
      </w:r>
      <w:r w:rsidRPr="31A970BC" w:rsidR="07CC88D5">
        <w:rPr>
          <w:sz w:val="28"/>
          <w:szCs w:val="28"/>
          <w:lang w:val="en-US"/>
        </w:rPr>
        <w:t xml:space="preserve"> </w:t>
      </w:r>
      <w:r w:rsidRPr="31A970BC" w:rsidR="07CC88D5">
        <w:rPr>
          <w:sz w:val="28"/>
          <w:szCs w:val="28"/>
          <w:lang w:val="en-US"/>
        </w:rPr>
        <w:t>hela</w:t>
      </w:r>
      <w:r w:rsidRPr="31A970BC" w:rsidR="07CC88D5">
        <w:rPr>
          <w:sz w:val="28"/>
          <w:szCs w:val="28"/>
          <w:lang w:val="en-US"/>
        </w:rPr>
        <w:t xml:space="preserve"> Sápmi. För ALLA </w:t>
      </w:r>
      <w:r w:rsidRPr="31A970BC" w:rsidR="07CC88D5">
        <w:rPr>
          <w:sz w:val="28"/>
          <w:szCs w:val="28"/>
          <w:lang w:val="en-US"/>
        </w:rPr>
        <w:t>som</w:t>
      </w:r>
      <w:r w:rsidRPr="31A970BC" w:rsidR="07CC88D5">
        <w:rPr>
          <w:sz w:val="28"/>
          <w:szCs w:val="28"/>
          <w:lang w:val="en-US"/>
        </w:rPr>
        <w:t xml:space="preserve"> </w:t>
      </w:r>
      <w:r w:rsidRPr="31A970BC" w:rsidR="07CC88D5">
        <w:rPr>
          <w:sz w:val="28"/>
          <w:szCs w:val="28"/>
          <w:lang w:val="en-US"/>
        </w:rPr>
        <w:t>behöver</w:t>
      </w:r>
      <w:r w:rsidRPr="31A970BC" w:rsidR="07CC88D5">
        <w:rPr>
          <w:sz w:val="28"/>
          <w:szCs w:val="28"/>
          <w:lang w:val="en-US"/>
        </w:rPr>
        <w:t xml:space="preserve"> </w:t>
      </w:r>
      <w:r w:rsidRPr="31A970BC" w:rsidR="07CC88D5">
        <w:rPr>
          <w:sz w:val="28"/>
          <w:szCs w:val="28"/>
          <w:lang w:val="en-US"/>
        </w:rPr>
        <w:t>någon</w:t>
      </w:r>
      <w:r w:rsidRPr="31A970BC" w:rsidR="07CC88D5">
        <w:rPr>
          <w:sz w:val="28"/>
          <w:szCs w:val="28"/>
          <w:lang w:val="en-US"/>
        </w:rPr>
        <w:t xml:space="preserve"> </w:t>
      </w:r>
      <w:r w:rsidRPr="31A970BC" w:rsidR="07CC88D5">
        <w:rPr>
          <w:sz w:val="28"/>
          <w:szCs w:val="28"/>
          <w:lang w:val="en-US"/>
        </w:rPr>
        <w:t>att</w:t>
      </w:r>
      <w:r w:rsidRPr="31A970BC" w:rsidR="07CC88D5">
        <w:rPr>
          <w:sz w:val="28"/>
          <w:szCs w:val="28"/>
          <w:lang w:val="en-US"/>
        </w:rPr>
        <w:t xml:space="preserve"> prata med, </w:t>
      </w:r>
      <w:r w:rsidRPr="31A970BC" w:rsidR="07CC88D5">
        <w:rPr>
          <w:sz w:val="28"/>
          <w:szCs w:val="28"/>
          <w:lang w:val="en-US"/>
        </w:rPr>
        <w:t>någon</w:t>
      </w:r>
      <w:r w:rsidRPr="31A970BC" w:rsidR="07CC88D5">
        <w:rPr>
          <w:sz w:val="28"/>
          <w:szCs w:val="28"/>
          <w:lang w:val="en-US"/>
        </w:rPr>
        <w:t xml:space="preserve"> </w:t>
      </w:r>
      <w:r w:rsidRPr="31A970BC" w:rsidR="07CC88D5">
        <w:rPr>
          <w:sz w:val="28"/>
          <w:szCs w:val="28"/>
          <w:lang w:val="en-US"/>
        </w:rPr>
        <w:t>som</w:t>
      </w:r>
      <w:r w:rsidRPr="31A970BC" w:rsidR="07CC88D5">
        <w:rPr>
          <w:sz w:val="28"/>
          <w:szCs w:val="28"/>
          <w:lang w:val="en-US"/>
        </w:rPr>
        <w:t xml:space="preserve"> </w:t>
      </w:r>
      <w:r w:rsidRPr="31A970BC" w:rsidR="07CC88D5">
        <w:rPr>
          <w:rFonts w:ascii="Calibri" w:hAnsi="Calibri" w:eastAsia="Calibri" w:cs="Calibri"/>
          <w:sz w:val="28"/>
          <w:szCs w:val="28"/>
          <w:lang w:val="en-US"/>
        </w:rPr>
        <w:t>känner</w:t>
      </w:r>
      <w:r w:rsidRPr="31A970BC" w:rsidR="07CC88D5">
        <w:rPr>
          <w:rFonts w:ascii="Calibri" w:hAnsi="Calibri" w:eastAsia="Calibri" w:cs="Calibri"/>
          <w:sz w:val="28"/>
          <w:szCs w:val="28"/>
          <w:lang w:val="en-US"/>
        </w:rPr>
        <w:t xml:space="preserve"> den </w:t>
      </w:r>
      <w:r w:rsidRPr="31A970BC" w:rsidR="07CC88D5">
        <w:rPr>
          <w:rFonts w:ascii="Calibri" w:hAnsi="Calibri" w:eastAsia="Calibri" w:cs="Calibri"/>
          <w:sz w:val="28"/>
          <w:szCs w:val="28"/>
          <w:lang w:val="en-US"/>
        </w:rPr>
        <w:t>samiska</w:t>
      </w:r>
      <w:r w:rsidRPr="31A970BC" w:rsidR="07CC88D5">
        <w:rPr>
          <w:rFonts w:ascii="Calibri" w:hAnsi="Calibri" w:eastAsia="Calibri" w:cs="Calibri"/>
          <w:sz w:val="28"/>
          <w:szCs w:val="28"/>
          <w:lang w:val="en-US"/>
        </w:rPr>
        <w:t xml:space="preserve"> </w:t>
      </w:r>
      <w:r w:rsidRPr="31A970BC" w:rsidR="07CC88D5">
        <w:rPr>
          <w:rFonts w:ascii="Calibri" w:hAnsi="Calibri" w:eastAsia="Calibri" w:cs="Calibri"/>
          <w:sz w:val="28"/>
          <w:szCs w:val="28"/>
          <w:lang w:val="en-US"/>
        </w:rPr>
        <w:t>kulturbakgrunden</w:t>
      </w:r>
      <w:r w:rsidRPr="31A970BC" w:rsidR="07CC88D5">
        <w:rPr>
          <w:rFonts w:ascii="Calibri" w:hAnsi="Calibri" w:eastAsia="Calibri" w:cs="Calibri"/>
          <w:sz w:val="28"/>
          <w:szCs w:val="28"/>
          <w:lang w:val="en-US"/>
        </w:rPr>
        <w:t xml:space="preserve">. </w:t>
      </w:r>
      <w:r w:rsidRPr="31A970BC" w:rsidR="07CC88D5">
        <w:rPr>
          <w:sz w:val="28"/>
          <w:szCs w:val="28"/>
          <w:lang w:val="en-US"/>
        </w:rPr>
        <w:t>Kontakt</w:t>
      </w:r>
      <w:r w:rsidRPr="31A970BC" w:rsidR="07CC88D5">
        <w:rPr>
          <w:sz w:val="28"/>
          <w:szCs w:val="28"/>
          <w:lang w:val="en-US"/>
        </w:rPr>
        <w:t xml:space="preserve"> </w:t>
      </w:r>
      <w:r w:rsidRPr="31A970BC" w:rsidR="07CC88D5">
        <w:rPr>
          <w:sz w:val="28"/>
          <w:szCs w:val="28"/>
          <w:lang w:val="en-US"/>
        </w:rPr>
        <w:t>sker</w:t>
      </w:r>
      <w:r w:rsidRPr="31A970BC" w:rsidR="07CC88D5">
        <w:rPr>
          <w:sz w:val="28"/>
          <w:szCs w:val="28"/>
          <w:lang w:val="en-US"/>
        </w:rPr>
        <w:t xml:space="preserve"> </w:t>
      </w:r>
      <w:r w:rsidRPr="31A970BC" w:rsidR="07CC88D5">
        <w:rPr>
          <w:sz w:val="28"/>
          <w:szCs w:val="28"/>
          <w:lang w:val="en-US"/>
        </w:rPr>
        <w:t>helt</w:t>
      </w:r>
      <w:r w:rsidRPr="31A970BC" w:rsidR="07CC88D5">
        <w:rPr>
          <w:sz w:val="28"/>
          <w:szCs w:val="28"/>
          <w:lang w:val="en-US"/>
        </w:rPr>
        <w:t xml:space="preserve"> </w:t>
      </w:r>
      <w:r w:rsidRPr="31A970BC" w:rsidR="07CC88D5">
        <w:rPr>
          <w:sz w:val="28"/>
          <w:szCs w:val="28"/>
          <w:lang w:val="en-US"/>
        </w:rPr>
        <w:t>anonymt</w:t>
      </w:r>
      <w:r w:rsidRPr="31A970BC" w:rsidR="07CC88D5">
        <w:rPr>
          <w:sz w:val="28"/>
          <w:szCs w:val="28"/>
          <w:lang w:val="en-US"/>
        </w:rPr>
        <w:t xml:space="preserve"> </w:t>
      </w:r>
      <w:r w:rsidRPr="31A970BC" w:rsidR="07CC88D5">
        <w:rPr>
          <w:sz w:val="28"/>
          <w:szCs w:val="28"/>
          <w:lang w:val="en-US"/>
        </w:rPr>
        <w:t>och</w:t>
      </w:r>
      <w:r w:rsidRPr="31A970BC" w:rsidR="07CC88D5">
        <w:rPr>
          <w:sz w:val="28"/>
          <w:szCs w:val="28"/>
          <w:lang w:val="en-US"/>
        </w:rPr>
        <w:t xml:space="preserve"> gratis via </w:t>
      </w:r>
      <w:r w:rsidRPr="31A970BC" w:rsidR="07CC88D5">
        <w:rPr>
          <w:sz w:val="28"/>
          <w:szCs w:val="28"/>
          <w:lang w:val="en-US"/>
        </w:rPr>
        <w:t>digitala</w:t>
      </w:r>
      <w:r w:rsidRPr="31A970BC" w:rsidR="07CC88D5">
        <w:rPr>
          <w:sz w:val="28"/>
          <w:szCs w:val="28"/>
          <w:lang w:val="en-US"/>
        </w:rPr>
        <w:t xml:space="preserve"> </w:t>
      </w:r>
      <w:r w:rsidRPr="31A970BC" w:rsidR="07CC88D5">
        <w:rPr>
          <w:sz w:val="28"/>
          <w:szCs w:val="28"/>
          <w:lang w:val="en-US"/>
        </w:rPr>
        <w:t>brev</w:t>
      </w:r>
      <w:r w:rsidRPr="31A970BC" w:rsidR="07CC88D5">
        <w:rPr>
          <w:sz w:val="28"/>
          <w:szCs w:val="28"/>
          <w:lang w:val="en-US"/>
        </w:rPr>
        <w:t xml:space="preserve"> </w:t>
      </w:r>
      <w:r w:rsidRPr="31A970BC" w:rsidR="07CC88D5">
        <w:rPr>
          <w:sz w:val="28"/>
          <w:szCs w:val="28"/>
          <w:lang w:val="en-US"/>
        </w:rPr>
        <w:t>på</w:t>
      </w:r>
      <w:r w:rsidRPr="31A970BC" w:rsidR="07CC88D5">
        <w:rPr>
          <w:sz w:val="28"/>
          <w:szCs w:val="28"/>
          <w:lang w:val="en-US"/>
        </w:rPr>
        <w:t xml:space="preserve"> </w:t>
      </w:r>
      <w:r w:rsidRPr="31A970BC" w:rsidR="07CC88D5">
        <w:rPr>
          <w:sz w:val="28"/>
          <w:szCs w:val="28"/>
          <w:lang w:val="en-US"/>
        </w:rPr>
        <w:t>hemsida</w:t>
      </w:r>
      <w:r w:rsidRPr="31A970BC" w:rsidR="07CC88D5">
        <w:rPr>
          <w:sz w:val="28"/>
          <w:szCs w:val="28"/>
          <w:lang w:val="en-US"/>
        </w:rPr>
        <w:t xml:space="preserve"> </w:t>
      </w:r>
      <w:r w:rsidRPr="31A970BC" w:rsidR="07CC88D5">
        <w:rPr>
          <w:sz w:val="28"/>
          <w:szCs w:val="28"/>
          <w:lang w:val="en-US"/>
        </w:rPr>
        <w:t>och</w:t>
      </w:r>
      <w:r w:rsidRPr="31A970BC" w:rsidR="07CC88D5">
        <w:rPr>
          <w:sz w:val="28"/>
          <w:szCs w:val="28"/>
          <w:lang w:val="en-US"/>
        </w:rPr>
        <w:t xml:space="preserve"> </w:t>
      </w:r>
      <w:r w:rsidRPr="31A970BC" w:rsidR="07CC88D5">
        <w:rPr>
          <w:sz w:val="28"/>
          <w:szCs w:val="28"/>
          <w:lang w:val="en-US"/>
        </w:rPr>
        <w:t>mobilapp</w:t>
      </w:r>
      <w:r w:rsidRPr="31A970BC" w:rsidR="07CC88D5">
        <w:rPr>
          <w:sz w:val="28"/>
          <w:szCs w:val="28"/>
          <w:lang w:val="en-US"/>
        </w:rPr>
        <w:t>.</w:t>
      </w:r>
    </w:p>
    <w:p w:rsidR="31A970BC" w:rsidP="31A970BC" w:rsidRDefault="31A970BC" w14:paraId="5B13C0F4" w14:textId="1AE09E5D">
      <w:pPr>
        <w:pStyle w:val="BrdtextA"/>
        <w:rPr>
          <w:sz w:val="28"/>
          <w:szCs w:val="28"/>
          <w:lang w:val="en-US"/>
        </w:rPr>
      </w:pPr>
    </w:p>
    <w:p w:rsidRPr="003F2CE9" w:rsidR="007E2CDD" w:rsidRDefault="00FE4D14" w14:paraId="21221B6B" w14:textId="5843D676">
      <w:pPr>
        <w:pStyle w:val="Frval"/>
        <w:spacing w:before="0" w:line="240" w:lineRule="auto"/>
        <w:rPr>
          <w:rFonts w:ascii="Calibri" w:hAnsi="Calibri" w:eastAsia="Calibri" w:cs="Calibri"/>
          <w:strike w:val="1"/>
          <w:color w:val="auto"/>
          <w:sz w:val="28"/>
          <w:szCs w:val="28"/>
          <w:shd w:val="clear" w:color="auto" w:fill="FFFFFF"/>
        </w:rPr>
      </w:pPr>
      <w:r w:rsidR="00FE4D14">
        <w:rPr>
          <w:rFonts w:ascii="Calibri" w:hAnsi="Calibri"/>
          <w:sz w:val="28"/>
          <w:szCs w:val="28"/>
          <w:shd w:val="clear" w:color="auto" w:fill="FFFFFF"/>
        </w:rPr>
        <w:t xml:space="preserve">Du </w:t>
      </w:r>
      <w:r w:rsidR="00FE4D14">
        <w:rPr>
          <w:rFonts w:ascii="Calibri" w:hAnsi="Calibri"/>
          <w:sz w:val="28"/>
          <w:szCs w:val="28"/>
          <w:shd w:val="clear" w:color="auto" w:fill="FFFFFF"/>
        </w:rPr>
        <w:t xml:space="preserve">som</w:t>
      </w:r>
      <w:r w:rsidR="00FE4D14">
        <w:rPr>
          <w:rFonts w:ascii="Calibri" w:hAnsi="Calibri"/>
          <w:sz w:val="28"/>
          <w:szCs w:val="28"/>
          <w:shd w:val="clear" w:color="auto" w:fill="FFFFFF"/>
        </w:rPr>
        <w:t xml:space="preserve"> </w:t>
      </w:r>
      <w:r w:rsidR="00FE4D14">
        <w:rPr>
          <w:rFonts w:ascii="Calibri" w:hAnsi="Calibri"/>
          <w:sz w:val="28"/>
          <w:szCs w:val="28"/>
          <w:shd w:val="clear" w:color="auto" w:fill="FFFFFF"/>
        </w:rPr>
        <w:t xml:space="preserve">kontaktar</w:t>
      </w:r>
      <w:r w:rsidR="00FE4D14">
        <w:rPr>
          <w:rFonts w:ascii="Calibri" w:hAnsi="Calibri"/>
          <w:sz w:val="28"/>
          <w:szCs w:val="28"/>
          <w:shd w:val="clear" w:color="auto" w:fill="FFFFFF"/>
        </w:rPr>
        <w:t xml:space="preserve"> </w:t>
      </w:r>
      <w:r w:rsidR="00FE4D14">
        <w:rPr>
          <w:rFonts w:ascii="Calibri" w:hAnsi="Calibri"/>
          <w:sz w:val="28"/>
          <w:szCs w:val="28"/>
          <w:shd w:val="clear" w:color="auto" w:fill="FFFFFF"/>
        </w:rPr>
        <w:t xml:space="preserve">Girku</w:t>
      </w:r>
      <w:r w:rsidR="00FE4D14">
        <w:rPr>
          <w:rFonts w:ascii="Calibri" w:hAnsi="Calibri"/>
          <w:sz w:val="28"/>
          <w:szCs w:val="28"/>
          <w:shd w:val="clear" w:color="auto" w:fill="FFFFFF"/>
        </w:rPr>
        <w:t xml:space="preserve"> SOS </w:t>
      </w:r>
      <w:r w:rsidR="00FE4D14">
        <w:rPr>
          <w:rFonts w:ascii="Calibri" w:hAnsi="Calibri"/>
          <w:sz w:val="28"/>
          <w:szCs w:val="28"/>
          <w:shd w:val="clear" w:color="auto" w:fill="FFFFFF"/>
        </w:rPr>
        <w:t xml:space="preserve">väljer</w:t>
      </w:r>
      <w:r w:rsidR="00FE4D14">
        <w:rPr>
          <w:rFonts w:ascii="Calibri" w:hAnsi="Calibri"/>
          <w:sz w:val="28"/>
          <w:szCs w:val="28"/>
          <w:shd w:val="clear" w:color="auto" w:fill="FFFFFF"/>
        </w:rPr>
        <w:t xml:space="preserve"> </w:t>
      </w:r>
      <w:r w:rsidR="00FE4D14">
        <w:rPr>
          <w:rFonts w:ascii="Calibri" w:hAnsi="Calibri"/>
          <w:sz w:val="28"/>
          <w:szCs w:val="28"/>
          <w:shd w:val="clear" w:color="auto" w:fill="FFFFFF"/>
        </w:rPr>
        <w:t xml:space="preserve">själv</w:t>
      </w:r>
      <w:r w:rsidR="00FE4D14">
        <w:rPr>
          <w:rFonts w:ascii="Calibri" w:hAnsi="Calibri"/>
          <w:sz w:val="28"/>
          <w:szCs w:val="28"/>
          <w:shd w:val="clear" w:color="auto" w:fill="FFFFFF"/>
        </w:rPr>
        <w:t xml:space="preserve"> </w:t>
      </w:r>
      <w:r w:rsidRPr="31A970BC" w:rsidR="007A4A0E">
        <w:rPr>
          <w:rFonts w:ascii="Calibri" w:hAnsi="Calibri"/>
          <w:sz w:val="28"/>
          <w:szCs w:val="28"/>
        </w:rPr>
        <w:t xml:space="preserve">vad du </w:t>
      </w:r>
      <w:r w:rsidRPr="31A970BC" w:rsidR="007A4A0E">
        <w:rPr>
          <w:rFonts w:ascii="Calibri" w:hAnsi="Calibri"/>
          <w:sz w:val="28"/>
          <w:szCs w:val="28"/>
        </w:rPr>
        <w:t>vill</w:t>
      </w:r>
      <w:r w:rsidRPr="31A970BC" w:rsidR="007A4A0E">
        <w:rPr>
          <w:rFonts w:ascii="Calibri" w:hAnsi="Calibri"/>
          <w:sz w:val="28"/>
          <w:szCs w:val="28"/>
        </w:rPr>
        <w:t xml:space="preserve"> prata </w:t>
      </w:r>
      <w:r w:rsidR="007A4A0E">
        <w:rPr>
          <w:rFonts w:ascii="Calibri" w:hAnsi="Calibri"/>
          <w:sz w:val="28"/>
          <w:szCs w:val="28"/>
          <w:shd w:val="clear" w:color="auto" w:fill="FFFFFF"/>
        </w:rPr>
        <w:t>om</w:t>
      </w:r>
      <w:r w:rsidR="00FE4D14">
        <w:rPr>
          <w:rFonts w:ascii="Calibri" w:hAnsi="Calibri"/>
          <w:sz w:val="28"/>
          <w:szCs w:val="28"/>
          <w:shd w:val="clear" w:color="auto" w:fill="FFFFFF"/>
        </w:rPr>
        <w:t xml:space="preserve">.</w:t>
      </w:r>
      <w:r w:rsidR="00FE4D14">
        <w:rPr>
          <w:rFonts w:ascii="Calibri" w:hAnsi="Calibri"/>
          <w:sz w:val="28"/>
          <w:szCs w:val="28"/>
          <w:shd w:val="clear" w:color="auto" w:fill="FFFFFF"/>
        </w:rPr>
        <w:t xml:space="preserve"> </w:t>
      </w:r>
      <w:r w:rsidR="00FE4D14">
        <w:rPr>
          <w:rFonts w:ascii="Calibri" w:hAnsi="Calibri"/>
          <w:sz w:val="28"/>
          <w:szCs w:val="28"/>
          <w:shd w:val="clear" w:color="auto" w:fill="FFFFFF"/>
        </w:rPr>
        <w:t xml:space="preserve">Oavsett</w:t>
      </w:r>
      <w:r w:rsidR="00FE4D14">
        <w:rPr>
          <w:rFonts w:ascii="Calibri" w:hAnsi="Calibri"/>
          <w:sz w:val="28"/>
          <w:szCs w:val="28"/>
          <w:shd w:val="clear" w:color="auto" w:fill="FFFFFF"/>
        </w:rPr>
        <w:t xml:space="preserve"> om </w:t>
      </w:r>
      <w:r w:rsidRPr="31A970BC" w:rsidR="00B714FE">
        <w:rPr>
          <w:rFonts w:ascii="Calibri" w:hAnsi="Calibri"/>
          <w:color w:val="auto"/>
          <w:sz w:val="28"/>
          <w:szCs w:val="28"/>
          <w:shd w:val="clear" w:color="auto" w:fill="FFFFFF"/>
          <w:rPrChange w:author="Bo Erlandsson" w:date="2025-03-24T17:26:00Z" w:id="122349422">
            <w:rPr>
              <w:rFonts w:ascii="Calibri" w:hAnsi="Calibri"/>
              <w:color w:val="FF0000"/>
              <w:sz w:val="28"/>
              <w:szCs w:val="28"/>
            </w:rPr>
          </w:rPrChange>
        </w:rPr>
        <w:t xml:space="preserve">det </w:t>
      </w:r>
      <w:r w:rsidRPr="31A970BC" w:rsidR="00B714FE">
        <w:rPr>
          <w:rFonts w:ascii="Calibri" w:hAnsi="Calibri"/>
          <w:color w:val="auto"/>
          <w:sz w:val="28"/>
          <w:szCs w:val="28"/>
          <w:shd w:val="clear" w:color="auto" w:fill="FFFFFF"/>
          <w:rPrChange w:author="Bo Erlandsson" w:date="2025-03-24T17:26:00Z" w:id="1009247571">
            <w:rPr>
              <w:rFonts w:ascii="Calibri" w:hAnsi="Calibri"/>
              <w:color w:val="FF0000"/>
              <w:sz w:val="28"/>
              <w:szCs w:val="28"/>
            </w:rPr>
          </w:rPrChange>
        </w:rPr>
        <w:t xml:space="preserve">handlar</w:t>
      </w:r>
      <w:r w:rsidRPr="31A970BC" w:rsidR="00B714FE">
        <w:rPr>
          <w:rFonts w:ascii="Calibri" w:hAnsi="Calibri"/>
          <w:color w:val="auto"/>
          <w:sz w:val="28"/>
          <w:szCs w:val="28"/>
          <w:shd w:val="clear" w:color="auto" w:fill="FFFFFF"/>
          <w:rPrChange w:author="Bo Erlandsson" w:date="2025-03-24T17:26:00Z" w:id="1119329384">
            <w:rPr>
              <w:rFonts w:ascii="Calibri" w:hAnsi="Calibri"/>
              <w:color w:val="FF0000"/>
              <w:sz w:val="28"/>
              <w:szCs w:val="28"/>
            </w:rPr>
          </w:rPrChange>
        </w:rPr>
        <w:t xml:space="preserve"> om </w:t>
      </w:r>
      <w:r w:rsidR="00FE4D14">
        <w:rPr>
          <w:rFonts w:ascii="Calibri" w:hAnsi="Calibri"/>
          <w:sz w:val="28"/>
          <w:szCs w:val="28"/>
          <w:shd w:val="clear" w:color="auto" w:fill="FFFFFF"/>
        </w:rPr>
        <w:t>kämpigheter</w:t>
      </w:r>
      <w:r w:rsidR="00FE4D14">
        <w:rPr>
          <w:rFonts w:ascii="Calibri" w:hAnsi="Calibri"/>
          <w:sz w:val="28"/>
          <w:szCs w:val="28"/>
          <w:shd w:val="clear" w:color="auto" w:fill="FFFFFF"/>
        </w:rPr>
        <w:t xml:space="preserve"> </w:t>
      </w:r>
      <w:r w:rsidR="00FE4D14">
        <w:rPr>
          <w:rFonts w:ascii="Calibri" w:hAnsi="Calibri"/>
          <w:sz w:val="28"/>
          <w:szCs w:val="28"/>
          <w:shd w:val="clear" w:color="auto" w:fill="FFFFFF"/>
        </w:rPr>
        <w:t>i</w:t>
      </w:r>
      <w:r w:rsidR="00FE4D14">
        <w:rPr>
          <w:rFonts w:ascii="Calibri" w:hAnsi="Calibri"/>
          <w:sz w:val="28"/>
          <w:szCs w:val="28"/>
          <w:shd w:val="clear" w:color="auto" w:fill="FFFFFF"/>
        </w:rPr>
        <w:t xml:space="preserve"> </w:t>
      </w:r>
      <w:r w:rsidR="00FE4D14">
        <w:rPr>
          <w:rFonts w:ascii="Calibri" w:hAnsi="Calibri"/>
          <w:sz w:val="28"/>
          <w:szCs w:val="28"/>
          <w:shd w:val="clear" w:color="auto" w:fill="FFFFFF"/>
        </w:rPr>
        <w:t>vardagen</w:t>
      </w:r>
      <w:r w:rsidR="00FE4D14">
        <w:rPr>
          <w:rFonts w:ascii="Calibri" w:hAnsi="Calibri"/>
          <w:sz w:val="28"/>
          <w:szCs w:val="28"/>
          <w:shd w:val="clear" w:color="auto" w:fill="FFFFFF"/>
        </w:rPr>
        <w:t xml:space="preserve">, om </w:t>
      </w:r>
      <w:r w:rsidR="00FE4D14">
        <w:rPr>
          <w:rFonts w:ascii="Calibri" w:hAnsi="Calibri"/>
          <w:sz w:val="28"/>
          <w:szCs w:val="28"/>
          <w:shd w:val="clear" w:color="auto" w:fill="FFFFFF"/>
        </w:rPr>
        <w:t>ensamhet</w:t>
      </w:r>
      <w:r w:rsidR="00FE4D14">
        <w:rPr>
          <w:rFonts w:ascii="Calibri" w:hAnsi="Calibri"/>
          <w:sz w:val="28"/>
          <w:szCs w:val="28"/>
          <w:shd w:val="clear" w:color="auto" w:fill="FFFFFF"/>
        </w:rPr>
        <w:t xml:space="preserve"> </w:t>
      </w:r>
      <w:r w:rsidR="00FE4D14">
        <w:rPr>
          <w:rFonts w:ascii="Calibri" w:hAnsi="Calibri"/>
          <w:sz w:val="28"/>
          <w:szCs w:val="28"/>
          <w:shd w:val="clear" w:color="auto" w:fill="FFFFFF"/>
        </w:rPr>
        <w:t>och</w:t>
      </w:r>
      <w:r w:rsidR="00FE4D14">
        <w:rPr>
          <w:rFonts w:ascii="Calibri" w:hAnsi="Calibri"/>
          <w:sz w:val="28"/>
          <w:szCs w:val="28"/>
          <w:shd w:val="clear" w:color="auto" w:fill="FFFFFF"/>
        </w:rPr>
        <w:t xml:space="preserve"> </w:t>
      </w:r>
      <w:r w:rsidR="00FE4D14">
        <w:rPr>
          <w:rFonts w:ascii="Calibri" w:hAnsi="Calibri"/>
          <w:sz w:val="28"/>
          <w:szCs w:val="28"/>
          <w:shd w:val="clear" w:color="auto" w:fill="FFFFFF"/>
          <w:lang w:val="da-DK"/>
        </w:rPr>
        <w:t>utsatthet</w:t>
      </w:r>
      <w:r w:rsidR="00FE4D14">
        <w:rPr>
          <w:rFonts w:ascii="Calibri" w:hAnsi="Calibri"/>
          <w:sz w:val="28"/>
          <w:szCs w:val="28"/>
          <w:shd w:val="clear" w:color="auto" w:fill="FFFFFF"/>
          <w:lang w:val="da-DK"/>
        </w:rPr>
        <w:t xml:space="preserve">, </w:t>
      </w:r>
      <w:r w:rsidR="00FE4D14">
        <w:rPr>
          <w:rFonts w:ascii="Calibri" w:hAnsi="Calibri"/>
          <w:sz w:val="28"/>
          <w:szCs w:val="28"/>
          <w:shd w:val="clear" w:color="auto" w:fill="FFFFFF"/>
          <w:lang w:val="da-DK"/>
        </w:rPr>
        <w:t>psykisk</w:t>
      </w:r>
      <w:r w:rsidR="00FE4D14">
        <w:rPr>
          <w:rFonts w:ascii="Calibri" w:hAnsi="Calibri"/>
          <w:sz w:val="28"/>
          <w:szCs w:val="28"/>
          <w:shd w:val="clear" w:color="auto" w:fill="FFFFFF"/>
          <w:lang w:val="da-DK"/>
        </w:rPr>
        <w:t xml:space="preserve"> </w:t>
      </w:r>
      <w:r w:rsidR="00FE4D14">
        <w:rPr>
          <w:rFonts w:ascii="Calibri" w:hAnsi="Calibri"/>
          <w:sz w:val="28"/>
          <w:szCs w:val="28"/>
          <w:shd w:val="clear" w:color="auto" w:fill="FFFFFF"/>
          <w:lang w:val="da-DK"/>
        </w:rPr>
        <w:t>ohälsa</w:t>
      </w:r>
      <w:r w:rsidR="00FE4D14">
        <w:rPr>
          <w:rFonts w:ascii="Calibri" w:hAnsi="Calibri"/>
          <w:sz w:val="28"/>
          <w:szCs w:val="28"/>
          <w:shd w:val="clear" w:color="auto" w:fill="FFFFFF"/>
          <w:lang w:val="da-DK"/>
        </w:rPr>
        <w:t xml:space="preserve">, </w:t>
      </w:r>
      <w:r w:rsidR="00FE4D14">
        <w:rPr>
          <w:rFonts w:ascii="Calibri" w:hAnsi="Calibri"/>
          <w:sz w:val="28"/>
          <w:szCs w:val="28"/>
          <w:shd w:val="clear" w:color="auto" w:fill="FFFFFF"/>
          <w:lang w:val="da-DK"/>
        </w:rPr>
        <w:t>suicidtankar</w:t>
      </w:r>
      <w:r w:rsidR="00FE4D14">
        <w:rPr>
          <w:rFonts w:ascii="Calibri" w:hAnsi="Calibri"/>
          <w:sz w:val="28"/>
          <w:szCs w:val="28"/>
          <w:shd w:val="clear" w:color="auto" w:fill="FFFFFF"/>
          <w:lang w:val="da-DK"/>
        </w:rPr>
        <w:t xml:space="preserve"> </w:t>
      </w:r>
      <w:r w:rsidR="00FE4D14">
        <w:rPr>
          <w:rFonts w:ascii="Calibri" w:hAnsi="Calibri"/>
          <w:sz w:val="28"/>
          <w:szCs w:val="28"/>
          <w:shd w:val="clear" w:color="auto" w:fill="FFFFFF"/>
          <w:lang w:val="da-DK"/>
        </w:rPr>
        <w:t>eller</w:t>
      </w:r>
      <w:r w:rsidR="00FE4D14">
        <w:rPr>
          <w:rFonts w:ascii="Calibri" w:hAnsi="Calibri"/>
          <w:sz w:val="28"/>
          <w:szCs w:val="28"/>
          <w:shd w:val="clear" w:color="auto" w:fill="FFFFFF"/>
          <w:lang w:val="da-DK"/>
        </w:rPr>
        <w:t xml:space="preserve"> </w:t>
      </w:r>
      <w:r w:rsidR="00FE4D14">
        <w:rPr>
          <w:rFonts w:ascii="Calibri" w:hAnsi="Calibri"/>
          <w:sz w:val="28"/>
          <w:szCs w:val="28"/>
          <w:shd w:val="clear" w:color="auto" w:fill="FFFFFF"/>
          <w:lang w:val="da-DK"/>
        </w:rPr>
        <w:t>andra</w:t>
      </w:r>
      <w:r w:rsidR="00FE4D14">
        <w:rPr>
          <w:rFonts w:ascii="Calibri" w:hAnsi="Calibri"/>
          <w:sz w:val="28"/>
          <w:szCs w:val="28"/>
          <w:shd w:val="clear" w:color="auto" w:fill="FFFFFF"/>
          <w:lang w:val="da-DK"/>
        </w:rPr>
        <w:t xml:space="preserve"> </w:t>
      </w:r>
      <w:r w:rsidR="00FE4D14">
        <w:rPr>
          <w:rFonts w:ascii="Calibri" w:hAnsi="Calibri"/>
          <w:sz w:val="28"/>
          <w:szCs w:val="28"/>
          <w:shd w:val="clear" w:color="auto" w:fill="FFFFFF"/>
          <w:lang w:val="da-DK"/>
        </w:rPr>
        <w:t>livsfr</w:t>
      </w:r>
      <w:r w:rsidRPr="31A970BC" w:rsidR="00FE4D14">
        <w:rPr>
          <w:rFonts w:ascii="Calibri" w:hAnsi="Calibri"/>
          <w:sz w:val="28"/>
          <w:szCs w:val="28"/>
          <w:shd w:val="clear" w:color="auto" w:fill="FFFFFF"/>
          <w:lang w:val="da-DK"/>
        </w:rPr>
        <w:t>å</w:t>
      </w:r>
      <w:r w:rsidR="00FE4D14">
        <w:rPr>
          <w:rFonts w:ascii="Calibri" w:hAnsi="Calibri"/>
          <w:sz w:val="28"/>
          <w:szCs w:val="28"/>
          <w:shd w:val="clear" w:color="auto" w:fill="FFFFFF"/>
        </w:rPr>
        <w:t>gor</w:t>
      </w:r>
      <w:ins w:author="Bo Erlandsson" w:date="2025-03-24T17:26:00Z" w:id="1981118238">
        <w:r w:rsidR="00044F30">
          <w:rPr>
            <w:rFonts w:ascii="Calibri" w:hAnsi="Calibri"/>
            <w:sz w:val="28"/>
            <w:szCs w:val="28"/>
            <w:shd w:val="clear" w:color="auto" w:fill="FFFFFF"/>
          </w:rPr>
          <w:t xml:space="preserve">.</w:t>
        </w:r>
      </w:ins>
      <w:r w:rsidRPr="31A970BC" w:rsidDel="00BE7958" w:rsidR="00FE4D14">
        <w:rPr>
          <w:rFonts w:ascii="Calibri" w:hAnsi="Calibri"/>
          <w:sz w:val="28"/>
          <w:szCs w:val="28"/>
          <w:shd w:val="clear" w:color="auto" w:fill="FFFFFF"/>
        </w:rPr>
        <w:t xml:space="preserve"> </w:t>
      </w:r>
      <w:r w:rsidRPr="31A970BC" w:rsidR="00955E00">
        <w:rPr>
          <w:rFonts w:ascii="Calibri" w:hAnsi="Calibri" w:eastAsia="Calibri" w:cs="Calibri"/>
          <w:color w:val="auto"/>
          <w:sz w:val="28"/>
          <w:szCs w:val="28"/>
          <w:rPrChange w:author="Bo Erlandsson" w:date="2025-03-24T17:41:00Z" w:id="816979091">
            <w:rPr>
              <w:rFonts w:ascii="Calibri" w:hAnsi="Calibri" w:eastAsia="Calibri" w:cs="Calibri"/>
              <w:sz w:val="28"/>
              <w:szCs w:val="28"/>
            </w:rPr>
          </w:rPrChange>
        </w:rPr>
        <w:t xml:space="preserve">Och </w:t>
      </w:r>
      <w:r w:rsidRPr="31A970BC" w:rsidR="00955E00">
        <w:rPr>
          <w:rFonts w:ascii="Calibri" w:hAnsi="Calibri" w:eastAsia="Calibri" w:cs="Calibri"/>
          <w:color w:val="auto"/>
          <w:sz w:val="28"/>
          <w:szCs w:val="28"/>
          <w:rPrChange w:author="Bo Erlandsson" w:date="2025-03-24T17:41:00Z" w:id="1212544651">
            <w:rPr>
              <w:rFonts w:ascii="Calibri" w:hAnsi="Calibri" w:eastAsia="Calibri" w:cs="Calibri"/>
              <w:sz w:val="28"/>
              <w:szCs w:val="28"/>
            </w:rPr>
          </w:rPrChange>
        </w:rPr>
        <w:t>skulle</w:t>
      </w:r>
      <w:r w:rsidRPr="31A970BC" w:rsidR="00955E00">
        <w:rPr>
          <w:rFonts w:ascii="Calibri" w:hAnsi="Calibri" w:eastAsia="Calibri" w:cs="Calibri"/>
          <w:color w:val="auto"/>
          <w:sz w:val="28"/>
          <w:szCs w:val="28"/>
          <w:rPrChange w:author="Bo Erlandsson" w:date="2025-03-24T17:41:00Z" w:id="1323874951">
            <w:rPr>
              <w:rFonts w:ascii="Calibri" w:hAnsi="Calibri" w:eastAsia="Calibri" w:cs="Calibri"/>
              <w:sz w:val="28"/>
              <w:szCs w:val="28"/>
            </w:rPr>
          </w:rPrChange>
        </w:rPr>
        <w:t xml:space="preserve"> du </w:t>
      </w:r>
      <w:r w:rsidRPr="31A970BC" w:rsidR="00955E00">
        <w:rPr>
          <w:rFonts w:ascii="Calibri" w:hAnsi="Calibri" w:eastAsia="Calibri" w:cs="Calibri"/>
          <w:color w:val="auto"/>
          <w:sz w:val="28"/>
          <w:szCs w:val="28"/>
          <w:rPrChange w:author="Bo Erlandsson" w:date="2025-03-24T17:41:00Z" w:id="2097434421">
            <w:rPr>
              <w:rFonts w:ascii="Calibri" w:hAnsi="Calibri" w:eastAsia="Calibri" w:cs="Calibri"/>
              <w:sz w:val="28"/>
              <w:szCs w:val="28"/>
            </w:rPr>
          </w:rPrChange>
        </w:rPr>
        <w:t>vilja</w:t>
      </w:r>
      <w:r w:rsidRPr="31A970BC" w:rsidR="00955E00">
        <w:rPr>
          <w:rFonts w:ascii="Calibri" w:hAnsi="Calibri" w:eastAsia="Calibri" w:cs="Calibri"/>
          <w:color w:val="auto"/>
          <w:sz w:val="28"/>
          <w:szCs w:val="28"/>
          <w:rPrChange w:author="Bo Erlandsson" w:date="2025-03-24T17:41:00Z" w:id="730745914">
            <w:rPr>
              <w:rFonts w:ascii="Calibri" w:hAnsi="Calibri" w:eastAsia="Calibri" w:cs="Calibri"/>
              <w:sz w:val="28"/>
              <w:szCs w:val="28"/>
            </w:rPr>
          </w:rPrChange>
        </w:rPr>
        <w:t xml:space="preserve"> prata </w:t>
      </w:r>
      <w:r w:rsidRPr="31A970BC" w:rsidR="00955E00">
        <w:rPr>
          <w:rFonts w:ascii="Calibri" w:hAnsi="Calibri" w:eastAsia="Calibri" w:cs="Calibri"/>
          <w:color w:val="auto"/>
          <w:sz w:val="28"/>
          <w:szCs w:val="28"/>
          <w:rPrChange w:author="Bo Erlandsson" w:date="2025-03-24T17:41:00Z" w:id="1896167160">
            <w:rPr>
              <w:rFonts w:ascii="Calibri" w:hAnsi="Calibri" w:eastAsia="Calibri" w:cs="Calibri"/>
              <w:sz w:val="28"/>
              <w:szCs w:val="28"/>
            </w:rPr>
          </w:rPrChange>
        </w:rPr>
        <w:t>på</w:t>
      </w:r>
      <w:r w:rsidRPr="31A970BC" w:rsidR="00955E00">
        <w:rPr>
          <w:rFonts w:ascii="Calibri" w:hAnsi="Calibri" w:eastAsia="Calibri" w:cs="Calibri"/>
          <w:color w:val="auto"/>
          <w:sz w:val="28"/>
          <w:szCs w:val="28"/>
          <w:rPrChange w:author="Bo Erlandsson" w:date="2025-03-24T17:41:00Z" w:id="2070095663">
            <w:rPr>
              <w:rFonts w:ascii="Calibri" w:hAnsi="Calibri" w:eastAsia="Calibri" w:cs="Calibri"/>
              <w:sz w:val="28"/>
              <w:szCs w:val="28"/>
            </w:rPr>
          </w:rPrChange>
        </w:rPr>
        <w:t xml:space="preserve"> </w:t>
      </w:r>
      <w:r w:rsidRPr="31A970BC" w:rsidR="00955E00">
        <w:rPr>
          <w:rFonts w:ascii="Calibri" w:hAnsi="Calibri" w:eastAsia="Calibri" w:cs="Calibri"/>
          <w:color w:val="auto"/>
          <w:sz w:val="28"/>
          <w:szCs w:val="28"/>
          <w:rPrChange w:author="Bo Erlandsson" w:date="2025-03-24T17:41:00Z" w:id="2057193632">
            <w:rPr>
              <w:rFonts w:ascii="Calibri" w:hAnsi="Calibri" w:eastAsia="Calibri" w:cs="Calibri"/>
              <w:sz w:val="28"/>
              <w:szCs w:val="28"/>
            </w:rPr>
          </w:rPrChange>
        </w:rPr>
        <w:t>nordsamiska</w:t>
      </w:r>
      <w:r w:rsidRPr="31A970BC" w:rsidR="00955E00">
        <w:rPr>
          <w:rFonts w:ascii="Calibri" w:hAnsi="Calibri" w:eastAsia="Calibri" w:cs="Calibri"/>
          <w:color w:val="auto"/>
          <w:sz w:val="28"/>
          <w:szCs w:val="28"/>
          <w:rPrChange w:author="Bo Erlandsson" w:date="2025-03-24T17:41:00Z" w:id="1015599191">
            <w:rPr>
              <w:rFonts w:ascii="Calibri" w:hAnsi="Calibri" w:eastAsia="Calibri" w:cs="Calibri"/>
              <w:sz w:val="28"/>
              <w:szCs w:val="28"/>
            </w:rPr>
          </w:rPrChange>
        </w:rPr>
        <w:t xml:space="preserve"> </w:t>
      </w:r>
      <w:r w:rsidRPr="31A970BC" w:rsidR="00955E00">
        <w:rPr>
          <w:rFonts w:ascii="Calibri" w:hAnsi="Calibri" w:eastAsia="Calibri" w:cs="Calibri"/>
          <w:color w:val="auto"/>
          <w:sz w:val="28"/>
          <w:szCs w:val="28"/>
          <w:rPrChange w:author="Bo Erlandsson" w:date="2025-03-24T17:41:00Z" w:id="650141766">
            <w:rPr>
              <w:rFonts w:ascii="Calibri" w:hAnsi="Calibri" w:eastAsia="Calibri" w:cs="Calibri"/>
              <w:sz w:val="28"/>
              <w:szCs w:val="28"/>
            </w:rPr>
          </w:rPrChange>
        </w:rPr>
        <w:t>så</w:t>
      </w:r>
      <w:r w:rsidRPr="31A970BC" w:rsidR="00955E00">
        <w:rPr>
          <w:rFonts w:ascii="Calibri" w:hAnsi="Calibri" w:eastAsia="Calibri" w:cs="Calibri"/>
          <w:color w:val="auto"/>
          <w:sz w:val="28"/>
          <w:szCs w:val="28"/>
          <w:rPrChange w:author="Bo Erlandsson" w:date="2025-03-24T17:41:00Z" w:id="1340238811">
            <w:rPr>
              <w:rFonts w:ascii="Calibri" w:hAnsi="Calibri" w:eastAsia="Calibri" w:cs="Calibri"/>
              <w:sz w:val="28"/>
              <w:szCs w:val="28"/>
            </w:rPr>
          </w:rPrChange>
        </w:rPr>
        <w:t xml:space="preserve"> </w:t>
      </w:r>
      <w:r w:rsidRPr="31A970BC" w:rsidR="00955E00">
        <w:rPr>
          <w:rFonts w:ascii="Calibri" w:hAnsi="Calibri" w:eastAsia="Calibri" w:cs="Calibri"/>
          <w:color w:val="auto"/>
          <w:sz w:val="28"/>
          <w:szCs w:val="28"/>
          <w:rPrChange w:author="Bo Erlandsson" w:date="2025-03-24T17:41:00Z" w:id="1723708500">
            <w:rPr>
              <w:rFonts w:ascii="Calibri" w:hAnsi="Calibri" w:eastAsia="Calibri" w:cs="Calibri"/>
              <w:sz w:val="28"/>
              <w:szCs w:val="28"/>
            </w:rPr>
          </w:rPrChange>
        </w:rPr>
        <w:t>går</w:t>
      </w:r>
      <w:r w:rsidRPr="31A970BC" w:rsidR="00955E00">
        <w:rPr>
          <w:rFonts w:ascii="Calibri" w:hAnsi="Calibri" w:eastAsia="Calibri" w:cs="Calibri"/>
          <w:color w:val="auto"/>
          <w:sz w:val="28"/>
          <w:szCs w:val="28"/>
          <w:rPrChange w:author="Bo Erlandsson" w:date="2025-03-24T17:41:00Z" w:id="222814978">
            <w:rPr>
              <w:rFonts w:ascii="Calibri" w:hAnsi="Calibri" w:eastAsia="Calibri" w:cs="Calibri"/>
              <w:sz w:val="28"/>
              <w:szCs w:val="28"/>
            </w:rPr>
          </w:rPrChange>
        </w:rPr>
        <w:t xml:space="preserve"> det </w:t>
      </w:r>
      <w:r w:rsidRPr="31A970BC" w:rsidR="00955E00">
        <w:rPr>
          <w:rFonts w:ascii="Calibri" w:hAnsi="Calibri" w:eastAsia="Calibri" w:cs="Calibri"/>
          <w:color w:val="auto"/>
          <w:sz w:val="28"/>
          <w:szCs w:val="28"/>
          <w:rPrChange w:author="Bo Erlandsson" w:date="2025-03-24T17:41:00Z" w:id="32210448">
            <w:rPr>
              <w:rFonts w:ascii="Calibri" w:hAnsi="Calibri" w:eastAsia="Calibri" w:cs="Calibri"/>
              <w:sz w:val="28"/>
              <w:szCs w:val="28"/>
            </w:rPr>
          </w:rPrChange>
        </w:rPr>
        <w:t>naturligtvis</w:t>
      </w:r>
      <w:r w:rsidRPr="31A970BC" w:rsidR="00955E00">
        <w:rPr>
          <w:rFonts w:ascii="Calibri" w:hAnsi="Calibri" w:eastAsia="Calibri" w:cs="Calibri"/>
          <w:color w:val="auto"/>
          <w:sz w:val="28"/>
          <w:szCs w:val="28"/>
          <w:rPrChange w:author="Bo Erlandsson" w:date="2025-03-24T17:41:00Z" w:id="1703410155">
            <w:rPr>
              <w:rFonts w:ascii="Calibri" w:hAnsi="Calibri" w:eastAsia="Calibri" w:cs="Calibri"/>
              <w:sz w:val="28"/>
              <w:szCs w:val="28"/>
            </w:rPr>
          </w:rPrChange>
        </w:rPr>
        <w:t xml:space="preserve"> </w:t>
      </w:r>
      <w:r w:rsidRPr="31A970BC" w:rsidR="00955E00">
        <w:rPr>
          <w:rFonts w:ascii="Calibri" w:hAnsi="Calibri" w:eastAsia="Calibri" w:cs="Calibri"/>
          <w:color w:val="auto"/>
          <w:sz w:val="28"/>
          <w:szCs w:val="28"/>
          <w:rPrChange w:author="Bo Erlandsson" w:date="2025-03-24T17:41:00Z" w:id="62584504">
            <w:rPr>
              <w:rFonts w:ascii="Calibri" w:hAnsi="Calibri" w:eastAsia="Calibri" w:cs="Calibri"/>
              <w:sz w:val="28"/>
              <w:szCs w:val="28"/>
            </w:rPr>
          </w:rPrChange>
        </w:rPr>
        <w:t>också</w:t>
      </w:r>
      <w:r w:rsidRPr="31A970BC" w:rsidR="00955E00">
        <w:rPr>
          <w:rFonts w:ascii="Calibri" w:hAnsi="Calibri" w:eastAsia="Calibri" w:cs="Calibri"/>
          <w:color w:val="auto"/>
          <w:sz w:val="28"/>
          <w:szCs w:val="28"/>
          <w:rPrChange w:author="Bo Erlandsson" w:date="2025-03-24T17:41:00Z" w:id="868048002">
            <w:rPr>
              <w:rFonts w:ascii="Calibri" w:hAnsi="Calibri" w:eastAsia="Calibri" w:cs="Calibri"/>
              <w:sz w:val="28"/>
              <w:szCs w:val="28"/>
            </w:rPr>
          </w:rPrChange>
        </w:rPr>
        <w:t xml:space="preserve"> bra.</w:t>
      </w:r>
    </w:p>
    <w:p w:rsidR="007E2CDD" w:rsidRDefault="007E2CDD" w14:paraId="5DAB6C7B" w14:textId="77777777">
      <w:pPr>
        <w:pStyle w:val="Frval"/>
        <w:spacing w:before="0" w:line="240" w:lineRule="auto"/>
        <w:rPr>
          <w:rFonts w:ascii="Calibri" w:hAnsi="Calibri" w:eastAsia="Calibri" w:cs="Calibri"/>
          <w:sz w:val="28"/>
          <w:szCs w:val="28"/>
          <w:shd w:val="clear" w:color="auto" w:fill="FFFFFF"/>
        </w:rPr>
      </w:pPr>
    </w:p>
    <w:p w:rsidR="007E2CDD" w:rsidRDefault="00FE4D14" w14:paraId="1351C2D5" w14:textId="31A5E147">
      <w:pPr>
        <w:pStyle w:val="Frval"/>
        <w:spacing w:before="0" w:after="160" w:line="240" w:lineRule="auto"/>
        <w:rPr>
          <w:rFonts w:ascii="Calibri" w:hAnsi="Calibri" w:eastAsia="Calibri" w:cs="Calibri"/>
          <w:sz w:val="28"/>
          <w:szCs w:val="28"/>
          <w:shd w:val="clear" w:color="auto" w:fill="FFFFFF"/>
        </w:rPr>
      </w:pPr>
      <w:r w:rsidR="00FE4D14">
        <w:rPr>
          <w:rFonts w:ascii="Calibri" w:hAnsi="Calibri"/>
          <w:sz w:val="28"/>
          <w:szCs w:val="28"/>
          <w:shd w:val="clear" w:color="auto" w:fill="FFFFFF"/>
        </w:rPr>
        <w:t xml:space="preserve">Hos </w:t>
      </w:r>
      <w:r w:rsidR="00FE4D14">
        <w:rPr>
          <w:rFonts w:ascii="Calibri" w:hAnsi="Calibri"/>
          <w:sz w:val="28"/>
          <w:szCs w:val="28"/>
          <w:shd w:val="clear" w:color="auto" w:fill="FFFFFF"/>
        </w:rPr>
        <w:t>Girku</w:t>
      </w:r>
      <w:r w:rsidR="00FE4D14">
        <w:rPr>
          <w:rFonts w:ascii="Calibri" w:hAnsi="Calibri"/>
          <w:sz w:val="28"/>
          <w:szCs w:val="28"/>
          <w:shd w:val="clear" w:color="auto" w:fill="FFFFFF"/>
        </w:rPr>
        <w:t xml:space="preserve"> SOS </w:t>
      </w:r>
      <w:r w:rsidR="00FE4D14">
        <w:rPr>
          <w:rFonts w:ascii="Calibri" w:hAnsi="Calibri"/>
          <w:sz w:val="28"/>
          <w:szCs w:val="28"/>
          <w:shd w:val="clear" w:color="auto" w:fill="FFFFFF"/>
        </w:rPr>
        <w:t>blir</w:t>
      </w:r>
      <w:r w:rsidR="00FE4D14">
        <w:rPr>
          <w:rFonts w:ascii="Calibri" w:hAnsi="Calibri"/>
          <w:sz w:val="28"/>
          <w:szCs w:val="28"/>
          <w:shd w:val="clear" w:color="auto" w:fill="FFFFFF"/>
        </w:rPr>
        <w:t xml:space="preserve"> </w:t>
      </w:r>
      <w:r w:rsidR="00FE4D14">
        <w:rPr>
          <w:rFonts w:ascii="Calibri" w:hAnsi="Calibri"/>
          <w:sz w:val="28"/>
          <w:szCs w:val="28"/>
          <w:shd w:val="clear" w:color="auto" w:fill="FFFFFF"/>
        </w:rPr>
        <w:t>alla</w:t>
      </w:r>
      <w:r w:rsidR="00FE4D14">
        <w:rPr>
          <w:rFonts w:ascii="Calibri" w:hAnsi="Calibri"/>
          <w:sz w:val="28"/>
          <w:szCs w:val="28"/>
          <w:shd w:val="clear" w:color="auto" w:fill="FFFFFF"/>
        </w:rPr>
        <w:t xml:space="preserve"> </w:t>
      </w:r>
      <w:r w:rsidR="00FE4D14">
        <w:rPr>
          <w:rFonts w:ascii="Calibri" w:hAnsi="Calibri"/>
          <w:sz w:val="28"/>
          <w:szCs w:val="28"/>
          <w:shd w:val="clear" w:color="auto" w:fill="FFFFFF"/>
        </w:rPr>
        <w:t>lyssnade</w:t>
      </w:r>
      <w:r w:rsidR="00FE4D14">
        <w:rPr>
          <w:rFonts w:ascii="Calibri" w:hAnsi="Calibri"/>
          <w:sz w:val="28"/>
          <w:szCs w:val="28"/>
          <w:shd w:val="clear" w:color="auto" w:fill="FFFFFF"/>
        </w:rPr>
        <w:t xml:space="preserve"> p</w:t>
      </w:r>
      <w:r w:rsidR="00FE4D14">
        <w:rPr>
          <w:rFonts w:ascii="Calibri" w:hAnsi="Calibri"/>
          <w:sz w:val="28"/>
          <w:szCs w:val="28"/>
          <w:shd w:val="clear" w:color="auto" w:fill="FFFFFF"/>
          <w:lang w:val="da-DK"/>
        </w:rPr>
        <w:t>å</w:t>
      </w:r>
      <w:r w:rsidR="00FE4D14">
        <w:rPr>
          <w:rFonts w:ascii="Calibri" w:hAnsi="Calibri"/>
          <w:sz w:val="28"/>
          <w:szCs w:val="28"/>
          <w:shd w:val="clear" w:color="auto" w:fill="FFFFFF"/>
        </w:rPr>
        <w:t xml:space="preserve">, </w:t>
      </w:r>
      <w:r w:rsidR="00FE4D14">
        <w:rPr>
          <w:rFonts w:ascii="Calibri" w:hAnsi="Calibri"/>
          <w:sz w:val="28"/>
          <w:szCs w:val="28"/>
          <w:shd w:val="clear" w:color="auto" w:fill="FFFFFF"/>
        </w:rPr>
        <w:t>oavsett</w:t>
      </w:r>
      <w:r w:rsidR="00FE4D14">
        <w:rPr>
          <w:rFonts w:ascii="Calibri" w:hAnsi="Calibri"/>
          <w:sz w:val="28"/>
          <w:szCs w:val="28"/>
          <w:shd w:val="clear" w:color="auto" w:fill="FFFFFF"/>
        </w:rPr>
        <w:t xml:space="preserve"> </w:t>
      </w:r>
      <w:r w:rsidR="00FE4D14">
        <w:rPr>
          <w:rFonts w:ascii="Calibri" w:hAnsi="Calibri"/>
          <w:sz w:val="28"/>
          <w:szCs w:val="28"/>
          <w:shd w:val="clear" w:color="auto" w:fill="FFFFFF"/>
        </w:rPr>
        <w:t>sexuell</w:t>
      </w:r>
      <w:r w:rsidR="00FE4D14">
        <w:rPr>
          <w:rFonts w:ascii="Calibri" w:hAnsi="Calibri"/>
          <w:sz w:val="28"/>
          <w:szCs w:val="28"/>
          <w:shd w:val="clear" w:color="auto" w:fill="FFFFFF"/>
        </w:rPr>
        <w:t xml:space="preserve"> </w:t>
      </w:r>
      <w:r w:rsidR="00FE4D14">
        <w:rPr>
          <w:rFonts w:ascii="Calibri" w:hAnsi="Calibri"/>
          <w:sz w:val="28"/>
          <w:szCs w:val="28"/>
          <w:shd w:val="clear" w:color="auto" w:fill="FFFFFF"/>
        </w:rPr>
        <w:t>läggning</w:t>
      </w:r>
      <w:r w:rsidR="00FE4D14">
        <w:rPr>
          <w:rFonts w:ascii="Calibri" w:hAnsi="Calibri"/>
          <w:sz w:val="28"/>
          <w:szCs w:val="28"/>
          <w:shd w:val="clear" w:color="auto" w:fill="FFFFFF"/>
        </w:rPr>
        <w:t xml:space="preserve">, </w:t>
      </w:r>
      <w:r w:rsidR="00FE4D14">
        <w:rPr>
          <w:rFonts w:ascii="Calibri" w:hAnsi="Calibri"/>
          <w:sz w:val="28"/>
          <w:szCs w:val="28"/>
          <w:shd w:val="clear" w:color="auto" w:fill="FFFFFF"/>
        </w:rPr>
        <w:t>etnicitet</w:t>
      </w:r>
      <w:r w:rsidR="00FE4D14">
        <w:rPr>
          <w:rFonts w:ascii="Calibri" w:hAnsi="Calibri"/>
          <w:sz w:val="28"/>
          <w:szCs w:val="28"/>
          <w:shd w:val="clear" w:color="auto" w:fill="FFFFFF"/>
        </w:rPr>
        <w:t xml:space="preserve">, </w:t>
      </w:r>
      <w:r w:rsidR="00FE4D14">
        <w:rPr>
          <w:rFonts w:ascii="Calibri" w:hAnsi="Calibri"/>
          <w:sz w:val="28"/>
          <w:szCs w:val="28"/>
          <w:shd w:val="clear" w:color="auto" w:fill="FFFFFF"/>
        </w:rPr>
        <w:t>könsidentitet</w:t>
      </w:r>
      <w:r w:rsidR="00FE4D14">
        <w:rPr>
          <w:rFonts w:ascii="Calibri" w:hAnsi="Calibri"/>
          <w:sz w:val="28"/>
          <w:szCs w:val="28"/>
          <w:shd w:val="clear" w:color="auto" w:fill="FFFFFF"/>
        </w:rPr>
        <w:t xml:space="preserve"> </w:t>
      </w:r>
      <w:r w:rsidR="00FE4D14">
        <w:rPr>
          <w:rFonts w:ascii="Calibri" w:hAnsi="Calibri"/>
          <w:sz w:val="28"/>
          <w:szCs w:val="28"/>
          <w:shd w:val="clear" w:color="auto" w:fill="FFFFFF"/>
        </w:rPr>
        <w:t>eller</w:t>
      </w:r>
      <w:r w:rsidR="00FE4D14">
        <w:rPr>
          <w:rFonts w:ascii="Calibri" w:hAnsi="Calibri"/>
          <w:sz w:val="28"/>
          <w:szCs w:val="28"/>
          <w:shd w:val="clear" w:color="auto" w:fill="FFFFFF"/>
        </w:rPr>
        <w:t xml:space="preserve"> </w:t>
      </w:r>
      <w:r w:rsidR="00FE4D14">
        <w:rPr>
          <w:rFonts w:ascii="Calibri" w:hAnsi="Calibri"/>
          <w:sz w:val="28"/>
          <w:szCs w:val="28"/>
          <w:shd w:val="clear" w:color="auto" w:fill="FFFFFF"/>
        </w:rPr>
        <w:t>trosuppfattning</w:t>
      </w:r>
      <w:r w:rsidR="00FE4D14">
        <w:rPr>
          <w:rFonts w:ascii="Calibri" w:hAnsi="Calibri"/>
          <w:sz w:val="28"/>
          <w:szCs w:val="28"/>
          <w:shd w:val="clear" w:color="auto" w:fill="FFFFFF"/>
        </w:rPr>
        <w:t xml:space="preserve">. Ingen </w:t>
      </w:r>
      <w:r w:rsidR="00FE4D14">
        <w:rPr>
          <w:rFonts w:ascii="Calibri" w:hAnsi="Calibri"/>
          <w:sz w:val="28"/>
          <w:szCs w:val="28"/>
          <w:shd w:val="clear" w:color="auto" w:fill="FFFFFF"/>
        </w:rPr>
        <w:t>känsla</w:t>
      </w:r>
      <w:r w:rsidR="00FE4D14">
        <w:rPr>
          <w:rFonts w:ascii="Calibri" w:hAnsi="Calibri"/>
          <w:sz w:val="28"/>
          <w:szCs w:val="28"/>
          <w:shd w:val="clear" w:color="auto" w:fill="FFFFFF"/>
        </w:rPr>
        <w:t xml:space="preserve"> ä</w:t>
      </w:r>
      <w:r w:rsidR="00FE4D14">
        <w:rPr>
          <w:rFonts w:ascii="Calibri" w:hAnsi="Calibri"/>
          <w:sz w:val="28"/>
          <w:szCs w:val="28"/>
          <w:shd w:val="clear" w:color="auto" w:fill="FFFFFF"/>
          <w:lang w:val="da-DK"/>
        </w:rPr>
        <w:t>r f</w:t>
      </w:r>
      <w:r w:rsidR="00FE4D14">
        <w:rPr>
          <w:rFonts w:ascii="Calibri" w:hAnsi="Calibri"/>
          <w:sz w:val="28"/>
          <w:szCs w:val="28"/>
          <w:shd w:val="clear" w:color="auto" w:fill="FFFFFF"/>
        </w:rPr>
        <w:t>ö</w:t>
      </w:r>
      <w:r w:rsidR="00FE4D14">
        <w:rPr>
          <w:rFonts w:ascii="Calibri" w:hAnsi="Calibri"/>
          <w:sz w:val="28"/>
          <w:szCs w:val="28"/>
          <w:shd w:val="clear" w:color="auto" w:fill="FFFFFF"/>
          <w:lang w:val="de-DE"/>
        </w:rPr>
        <w:t xml:space="preserve">r </w:t>
      </w:r>
      <w:r w:rsidR="00FE4D14">
        <w:rPr>
          <w:rFonts w:ascii="Calibri" w:hAnsi="Calibri"/>
          <w:sz w:val="28"/>
          <w:szCs w:val="28"/>
          <w:shd w:val="clear" w:color="auto" w:fill="FFFFFF"/>
          <w:lang w:val="de-DE"/>
        </w:rPr>
        <w:t xml:space="preserve">liten</w:t>
      </w:r>
      <w:r w:rsidR="00FE4D14">
        <w:rPr>
          <w:rFonts w:ascii="Calibri" w:hAnsi="Calibri"/>
          <w:sz w:val="28"/>
          <w:szCs w:val="28"/>
          <w:shd w:val="clear" w:color="auto" w:fill="FFFFFF"/>
          <w:lang w:val="de-DE"/>
        </w:rPr>
        <w:t xml:space="preserve">, </w:t>
      </w:r>
      <w:r w:rsidR="00FE4D14">
        <w:rPr>
          <w:rFonts w:ascii="Calibri" w:hAnsi="Calibri"/>
          <w:sz w:val="28"/>
          <w:szCs w:val="28"/>
          <w:shd w:val="clear" w:color="auto" w:fill="FFFFFF"/>
        </w:rPr>
        <w:t>Girku</w:t>
      </w:r>
      <w:r w:rsidR="00FE4D14">
        <w:rPr>
          <w:rFonts w:ascii="Calibri" w:hAnsi="Calibri"/>
          <w:sz w:val="28"/>
          <w:szCs w:val="28"/>
          <w:shd w:val="clear" w:color="auto" w:fill="FFFFFF"/>
        </w:rPr>
        <w:t xml:space="preserve"> SOS </w:t>
      </w:r>
      <w:r w:rsidR="00FE4D14">
        <w:rPr>
          <w:rFonts w:ascii="Calibri" w:hAnsi="Calibri"/>
          <w:sz w:val="28"/>
          <w:szCs w:val="28"/>
          <w:shd w:val="clear" w:color="auto" w:fill="FFFFFF"/>
        </w:rPr>
        <w:t>vill</w:t>
      </w:r>
      <w:r w:rsidR="00FE4D14">
        <w:rPr>
          <w:rFonts w:ascii="Calibri" w:hAnsi="Calibri"/>
          <w:sz w:val="28"/>
          <w:szCs w:val="28"/>
          <w:shd w:val="clear" w:color="auto" w:fill="FFFFFF"/>
        </w:rPr>
        <w:t xml:space="preserve"> </w:t>
      </w:r>
      <w:r w:rsidR="00FE4D14">
        <w:rPr>
          <w:rFonts w:ascii="Calibri" w:hAnsi="Calibri"/>
          <w:sz w:val="28"/>
          <w:szCs w:val="28"/>
          <w:shd w:val="clear" w:color="auto" w:fill="FFFFFF"/>
        </w:rPr>
        <w:t>lyssna</w:t>
      </w:r>
      <w:r w:rsidR="00FE4D14">
        <w:rPr>
          <w:rFonts w:ascii="Calibri" w:hAnsi="Calibri"/>
          <w:sz w:val="28"/>
          <w:szCs w:val="28"/>
          <w:shd w:val="clear" w:color="auto" w:fill="FFFFFF"/>
        </w:rPr>
        <w:t>.</w:t>
      </w:r>
    </w:p>
    <w:p w:rsidR="003A3D50" w:rsidDel="00955E00" w:rsidP="31A970BC" w:rsidRDefault="003A3D50" w14:paraId="55845458" w14:textId="350B8243">
      <w:pPr>
        <w:pStyle w:val="BrdtextA"/>
        <w:rPr>
          <w:del w:author="Bo Erlandsson" w:date="2025-03-24T17:38:00Z" w:id="532661183"/>
          <w:rFonts w:ascii="Calibri" w:hAnsi="Calibri"/>
          <w:color w:val="auto"/>
          <w:sz w:val="28"/>
          <w:szCs w:val="28"/>
          <w:lang w:val="en-US"/>
        </w:rPr>
      </w:pPr>
      <w:r w:rsidRPr="31A970BC" w:rsidR="00FE4D14">
        <w:rPr>
          <w:rFonts w:ascii="Calibri" w:hAnsi="Calibri"/>
          <w:sz w:val="28"/>
          <w:szCs w:val="28"/>
          <w:lang w:val="en-US"/>
        </w:rPr>
        <w:t>Girku</w:t>
      </w:r>
      <w:r w:rsidRPr="31A970BC" w:rsidR="00FE4D14">
        <w:rPr>
          <w:rFonts w:ascii="Calibri" w:hAnsi="Calibri"/>
          <w:sz w:val="28"/>
          <w:szCs w:val="28"/>
          <w:lang w:val="en-US"/>
        </w:rPr>
        <w:t xml:space="preserve"> SOS </w:t>
      </w:r>
      <w:r w:rsidRPr="31A970BC" w:rsidR="00D0022F">
        <w:rPr>
          <w:rFonts w:ascii="Calibri" w:hAnsi="Calibri"/>
          <w:sz w:val="28"/>
          <w:szCs w:val="28"/>
          <w:lang w:val="en-US"/>
        </w:rPr>
        <w:t>drivs</w:t>
      </w:r>
      <w:r w:rsidRPr="31A970BC" w:rsidR="00D0022F">
        <w:rPr>
          <w:rFonts w:ascii="Calibri" w:hAnsi="Calibri"/>
          <w:sz w:val="28"/>
          <w:szCs w:val="28"/>
          <w:lang w:val="en-US"/>
        </w:rPr>
        <w:t xml:space="preserve"> </w:t>
      </w:r>
      <w:r w:rsidRPr="31A970BC" w:rsidR="00FE4D14">
        <w:rPr>
          <w:rFonts w:ascii="Calibri" w:hAnsi="Calibri"/>
          <w:sz w:val="28"/>
          <w:szCs w:val="28"/>
          <w:lang w:val="en-US"/>
        </w:rPr>
        <w:t xml:space="preserve">av den </w:t>
      </w:r>
      <w:r w:rsidRPr="31A970BC" w:rsidR="00FE4D14">
        <w:rPr>
          <w:rFonts w:ascii="Calibri" w:hAnsi="Calibri"/>
          <w:sz w:val="28"/>
          <w:szCs w:val="28"/>
          <w:lang w:val="en-US"/>
        </w:rPr>
        <w:t>norska</w:t>
      </w:r>
      <w:r w:rsidRPr="31A970BC" w:rsidR="00FE4D14">
        <w:rPr>
          <w:rFonts w:ascii="Calibri" w:hAnsi="Calibri"/>
          <w:sz w:val="28"/>
          <w:szCs w:val="28"/>
          <w:lang w:val="en-US"/>
        </w:rPr>
        <w:t xml:space="preserve"> </w:t>
      </w:r>
      <w:r w:rsidRPr="31A970BC" w:rsidR="00FE4D14">
        <w:rPr>
          <w:rFonts w:ascii="Calibri" w:hAnsi="Calibri"/>
          <w:sz w:val="28"/>
          <w:szCs w:val="28"/>
          <w:lang w:val="en-US"/>
        </w:rPr>
        <w:t>organisationen</w:t>
      </w:r>
      <w:r w:rsidRPr="31A970BC" w:rsidR="00FE4D14">
        <w:rPr>
          <w:rFonts w:ascii="Calibri" w:hAnsi="Calibri"/>
          <w:sz w:val="28"/>
          <w:szCs w:val="28"/>
          <w:lang w:val="en-US"/>
        </w:rPr>
        <w:t xml:space="preserve"> </w:t>
      </w:r>
      <w:r w:rsidRPr="31A970BC" w:rsidR="00FE4D14">
        <w:rPr>
          <w:rFonts w:ascii="Calibri" w:hAnsi="Calibri"/>
          <w:sz w:val="28"/>
          <w:szCs w:val="28"/>
          <w:lang w:val="en-US"/>
        </w:rPr>
        <w:t>Kirkens</w:t>
      </w:r>
      <w:r w:rsidRPr="31A970BC" w:rsidR="00FE4D14">
        <w:rPr>
          <w:rFonts w:ascii="Calibri" w:hAnsi="Calibri"/>
          <w:sz w:val="28"/>
          <w:szCs w:val="28"/>
          <w:lang w:val="en-US"/>
        </w:rPr>
        <w:t xml:space="preserve"> SOS</w:t>
      </w:r>
      <w:r w:rsidRPr="31A970BC" w:rsidR="0075256D">
        <w:rPr>
          <w:rFonts w:ascii="Calibri" w:hAnsi="Calibri"/>
          <w:sz w:val="28"/>
          <w:szCs w:val="28"/>
          <w:lang w:val="en-US"/>
        </w:rPr>
        <w:t xml:space="preserve"> </w:t>
      </w:r>
      <w:r w:rsidRPr="31A970BC" w:rsidR="00D0022F">
        <w:rPr>
          <w:rFonts w:ascii="Calibri" w:hAnsi="Calibri"/>
          <w:color w:val="auto"/>
          <w:sz w:val="28"/>
          <w:szCs w:val="28"/>
          <w:lang w:val="en-US"/>
          <w:rPrChange w:author="Bo Erlandsson" w:date="2025-03-25T14:25:00Z" w:id="1793050582">
            <w:rPr>
              <w:rFonts w:ascii="Calibri" w:hAnsi="Calibri"/>
              <w:sz w:val="28"/>
              <w:szCs w:val="28"/>
            </w:rPr>
          </w:rPrChange>
        </w:rPr>
        <w:t>och</w:t>
      </w:r>
      <w:r w:rsidRPr="31A970BC" w:rsidR="00D0022F">
        <w:rPr>
          <w:rFonts w:ascii="Calibri" w:hAnsi="Calibri"/>
          <w:color w:val="auto"/>
          <w:sz w:val="28"/>
          <w:szCs w:val="28"/>
          <w:lang w:val="en-US"/>
          <w:rPrChange w:author="Bo Erlandsson" w:date="2025-03-25T14:25:00Z" w:id="1296819099">
            <w:rPr>
              <w:rFonts w:ascii="Calibri" w:hAnsi="Calibri"/>
              <w:sz w:val="28"/>
              <w:szCs w:val="28"/>
            </w:rPr>
          </w:rPrChange>
        </w:rPr>
        <w:t xml:space="preserve"> </w:t>
      </w:r>
      <w:r w:rsidRPr="31A970BC" w:rsidR="00D0022F">
        <w:rPr>
          <w:rFonts w:ascii="Calibri" w:hAnsi="Calibri"/>
          <w:color w:val="auto"/>
          <w:sz w:val="28"/>
          <w:szCs w:val="28"/>
          <w:lang w:val="en-US"/>
          <w:rPrChange w:author="Bo Erlandsson" w:date="2025-03-25T14:25:00Z" w:id="530310224">
            <w:rPr>
              <w:rFonts w:ascii="Calibri" w:hAnsi="Calibri"/>
              <w:sz w:val="28"/>
              <w:szCs w:val="28"/>
            </w:rPr>
          </w:rPrChange>
        </w:rPr>
        <w:t>ett</w:t>
      </w:r>
      <w:r w:rsidRPr="31A970BC" w:rsidR="00D0022F">
        <w:rPr>
          <w:rFonts w:ascii="Calibri" w:hAnsi="Calibri"/>
          <w:color w:val="auto"/>
          <w:sz w:val="28"/>
          <w:szCs w:val="28"/>
          <w:lang w:val="en-US"/>
          <w:rPrChange w:author="Bo Erlandsson" w:date="2025-03-25T14:25:00Z" w:id="1903541333">
            <w:rPr>
              <w:rFonts w:ascii="Calibri" w:hAnsi="Calibri"/>
              <w:sz w:val="28"/>
              <w:szCs w:val="28"/>
            </w:rPr>
          </w:rPrChange>
        </w:rPr>
        <w:t xml:space="preserve"> </w:t>
      </w:r>
      <w:r w:rsidRPr="31A970BC" w:rsidR="00D0022F">
        <w:rPr>
          <w:rFonts w:ascii="Calibri" w:hAnsi="Calibri"/>
          <w:color w:val="auto"/>
          <w:sz w:val="28"/>
          <w:szCs w:val="28"/>
          <w:lang w:val="en-US"/>
          <w:rPrChange w:author="Bo Erlandsson" w:date="2025-03-25T14:25:00Z" w:id="395466712">
            <w:rPr>
              <w:rFonts w:ascii="Calibri" w:hAnsi="Calibri"/>
              <w:sz w:val="28"/>
              <w:szCs w:val="28"/>
            </w:rPr>
          </w:rPrChange>
        </w:rPr>
        <w:t>samarbete</w:t>
      </w:r>
      <w:r w:rsidRPr="31A970BC" w:rsidR="00D0022F">
        <w:rPr>
          <w:rFonts w:ascii="Calibri" w:hAnsi="Calibri"/>
          <w:color w:val="auto"/>
          <w:sz w:val="28"/>
          <w:szCs w:val="28"/>
          <w:lang w:val="en-US"/>
          <w:rPrChange w:author="Bo Erlandsson" w:date="2025-03-25T14:25:00Z" w:id="755017325">
            <w:rPr>
              <w:rFonts w:ascii="Calibri" w:hAnsi="Calibri"/>
              <w:sz w:val="28"/>
              <w:szCs w:val="28"/>
            </w:rPr>
          </w:rPrChange>
        </w:rPr>
        <w:t xml:space="preserve"> </w:t>
      </w:r>
      <w:r w:rsidRPr="31A970BC" w:rsidR="00D0022F">
        <w:rPr>
          <w:rFonts w:ascii="Calibri" w:hAnsi="Calibri"/>
          <w:color w:val="auto"/>
          <w:sz w:val="28"/>
          <w:szCs w:val="28"/>
          <w:lang w:val="en-US"/>
          <w:rPrChange w:author="Bo Erlandsson" w:date="2025-03-25T14:25:00Z" w:id="833514427">
            <w:rPr>
              <w:rFonts w:ascii="Calibri" w:hAnsi="Calibri"/>
              <w:sz w:val="28"/>
              <w:szCs w:val="28"/>
            </w:rPr>
          </w:rPrChange>
        </w:rPr>
        <w:t>mellan</w:t>
      </w:r>
      <w:r w:rsidRPr="31A970BC" w:rsidR="00D0022F">
        <w:rPr>
          <w:rFonts w:ascii="Calibri" w:hAnsi="Calibri"/>
          <w:color w:val="auto"/>
          <w:sz w:val="28"/>
          <w:szCs w:val="28"/>
          <w:lang w:val="en-US"/>
          <w:rPrChange w:author="Bo Erlandsson" w:date="2025-03-25T14:25:00Z" w:id="109822552">
            <w:rPr>
              <w:rFonts w:ascii="Calibri" w:hAnsi="Calibri"/>
              <w:sz w:val="28"/>
              <w:szCs w:val="28"/>
            </w:rPr>
          </w:rPrChange>
        </w:rPr>
        <w:t xml:space="preserve"> </w:t>
      </w:r>
      <w:r w:rsidRPr="31A970BC" w:rsidR="0068736E">
        <w:rPr>
          <w:rFonts w:ascii="Calibri" w:hAnsi="Calibri"/>
          <w:color w:val="auto"/>
          <w:sz w:val="28"/>
          <w:szCs w:val="28"/>
          <w:lang w:val="en-US"/>
          <w:rPrChange w:author="Bo Erlandsson" w:date="2025-03-25T14:25:00Z" w:id="874633254">
            <w:rPr>
              <w:rFonts w:ascii="Calibri" w:hAnsi="Calibri"/>
              <w:color w:val="FF0000"/>
              <w:sz w:val="28"/>
              <w:szCs w:val="28"/>
            </w:rPr>
          </w:rPrChange>
        </w:rPr>
        <w:t>Kirkens</w:t>
      </w:r>
      <w:r w:rsidRPr="31A970BC" w:rsidR="0068736E">
        <w:rPr>
          <w:rFonts w:ascii="Calibri" w:hAnsi="Calibri"/>
          <w:color w:val="auto"/>
          <w:sz w:val="28"/>
          <w:szCs w:val="28"/>
          <w:lang w:val="en-US"/>
          <w:rPrChange w:author="Bo Erlandsson" w:date="2025-03-25T14:25:00Z" w:id="543208973">
            <w:rPr>
              <w:rFonts w:ascii="Calibri" w:hAnsi="Calibri"/>
              <w:color w:val="FF0000"/>
              <w:sz w:val="28"/>
              <w:szCs w:val="28"/>
            </w:rPr>
          </w:rPrChange>
        </w:rPr>
        <w:t xml:space="preserve"> SOS</w:t>
      </w:r>
      <w:r w:rsidRPr="31A970BC" w:rsidR="00795CCA">
        <w:rPr>
          <w:rFonts w:ascii="Calibri" w:hAnsi="Calibri"/>
          <w:color w:val="auto"/>
          <w:sz w:val="28"/>
          <w:szCs w:val="28"/>
          <w:lang w:val="en-US"/>
          <w:rPrChange w:author="Bo Erlandsson" w:date="2025-03-25T14:25:00Z" w:id="268823327">
            <w:rPr>
              <w:rFonts w:ascii="Calibri" w:hAnsi="Calibri"/>
              <w:sz w:val="28"/>
              <w:szCs w:val="28"/>
            </w:rPr>
          </w:rPrChange>
        </w:rPr>
        <w:t xml:space="preserve"> </w:t>
      </w:r>
      <w:r w:rsidRPr="31A970BC" w:rsidR="00795CCA">
        <w:rPr>
          <w:rFonts w:ascii="Calibri" w:hAnsi="Calibri"/>
          <w:color w:val="auto"/>
          <w:sz w:val="28"/>
          <w:szCs w:val="28"/>
          <w:lang w:val="en-US"/>
          <w:rPrChange w:author="Bo Erlandsson" w:date="2025-03-25T14:25:00Z" w:id="790300391">
            <w:rPr>
              <w:rFonts w:ascii="Calibri" w:hAnsi="Calibri"/>
              <w:sz w:val="28"/>
              <w:szCs w:val="28"/>
            </w:rPr>
          </w:rPrChange>
        </w:rPr>
        <w:t>och</w:t>
      </w:r>
      <w:r w:rsidRPr="31A970BC" w:rsidR="00795CCA">
        <w:rPr>
          <w:rFonts w:ascii="Calibri" w:hAnsi="Calibri"/>
          <w:color w:val="auto"/>
          <w:sz w:val="28"/>
          <w:szCs w:val="28"/>
          <w:lang w:val="en-US"/>
          <w:rPrChange w:author="Bo Erlandsson" w:date="2025-03-25T14:25:00Z" w:id="1518388546">
            <w:rPr>
              <w:rFonts w:ascii="Calibri" w:hAnsi="Calibri"/>
              <w:sz w:val="28"/>
              <w:szCs w:val="28"/>
            </w:rPr>
          </w:rPrChange>
        </w:rPr>
        <w:t xml:space="preserve"> </w:t>
      </w:r>
      <w:r w:rsidRPr="31A970BC" w:rsidR="00795CCA">
        <w:rPr>
          <w:rFonts w:ascii="Calibri" w:hAnsi="Calibri"/>
          <w:color w:val="auto"/>
          <w:sz w:val="28"/>
          <w:szCs w:val="28"/>
          <w:lang w:val="en-US"/>
          <w:rPrChange w:author="Bo Erlandsson" w:date="2025-03-25T14:25:00Z" w:id="889210177">
            <w:rPr>
              <w:rFonts w:ascii="Calibri" w:hAnsi="Calibri"/>
              <w:sz w:val="28"/>
              <w:szCs w:val="28"/>
            </w:rPr>
          </w:rPrChange>
        </w:rPr>
        <w:t>Kyrkans</w:t>
      </w:r>
      <w:r w:rsidRPr="31A970BC" w:rsidR="00795CCA">
        <w:rPr>
          <w:rFonts w:ascii="Calibri" w:hAnsi="Calibri"/>
          <w:color w:val="auto"/>
          <w:sz w:val="28"/>
          <w:szCs w:val="28"/>
          <w:lang w:val="en-US"/>
          <w:rPrChange w:author="Bo Erlandsson" w:date="2025-03-25T14:25:00Z" w:id="2018567261">
            <w:rPr>
              <w:rFonts w:ascii="Calibri" w:hAnsi="Calibri"/>
              <w:sz w:val="28"/>
              <w:szCs w:val="28"/>
            </w:rPr>
          </w:rPrChange>
        </w:rPr>
        <w:t xml:space="preserve"> SOS</w:t>
      </w:r>
      <w:r w:rsidRPr="31A970BC" w:rsidR="00FE4D14">
        <w:rPr>
          <w:rFonts w:ascii="Calibri" w:hAnsi="Calibri"/>
          <w:color w:val="auto"/>
          <w:sz w:val="28"/>
          <w:szCs w:val="28"/>
          <w:lang w:val="en-US"/>
          <w:rPrChange w:author="Bo Erlandsson" w:date="2025-03-25T14:25:00Z" w:id="804290304">
            <w:rPr>
              <w:rFonts w:ascii="Calibri" w:hAnsi="Calibri"/>
              <w:sz w:val="28"/>
              <w:szCs w:val="28"/>
            </w:rPr>
          </w:rPrChange>
        </w:rPr>
        <w:t>.</w:t>
      </w:r>
    </w:p>
    <w:p w:rsidR="00BB3B14" w:rsidRDefault="00BB3B14" w14:paraId="5969A865" w14:textId="310AAA73">
      <w:pPr>
        <w:pStyle w:val="BrdtextA"/>
      </w:pPr>
      <w:r w:rsidRPr="0F31A517" w:rsidR="00FE4D14">
        <w:rPr>
          <w:b w:val="1"/>
          <w:bCs w:val="1"/>
          <w:sz w:val="28"/>
          <w:szCs w:val="28"/>
          <w:lang w:val="en-US"/>
        </w:rPr>
        <w:t>Läs</w:t>
      </w:r>
      <w:r w:rsidRPr="0F31A517" w:rsidR="00FE4D14">
        <w:rPr>
          <w:b w:val="1"/>
          <w:bCs w:val="1"/>
          <w:sz w:val="28"/>
          <w:szCs w:val="28"/>
          <w:lang w:val="en-US"/>
        </w:rPr>
        <w:t xml:space="preserve"> </w:t>
      </w:r>
      <w:r w:rsidRPr="0F31A517" w:rsidR="00FE4D14">
        <w:rPr>
          <w:b w:val="1"/>
          <w:bCs w:val="1"/>
          <w:sz w:val="28"/>
          <w:szCs w:val="28"/>
          <w:lang w:val="en-US"/>
        </w:rPr>
        <w:t>mer</w:t>
      </w:r>
      <w:r w:rsidRPr="0F31A517" w:rsidR="00FE4D14">
        <w:rPr>
          <w:b w:val="1"/>
          <w:bCs w:val="1"/>
          <w:sz w:val="28"/>
          <w:szCs w:val="28"/>
          <w:lang w:val="en-US"/>
        </w:rPr>
        <w:t xml:space="preserve">: </w:t>
      </w:r>
      <w:hyperlink r:id="R63e098cd5ec14737">
        <w:r w:rsidRPr="0F31A517" w:rsidR="00FE4D14">
          <w:rPr>
            <w:rStyle w:val="Hyperlink0"/>
            <w:lang w:val="en-US"/>
          </w:rPr>
          <w:t>https://kyrkanssos.se/hitta-hjalp/girku-sos-svenska/</w:t>
        </w:r>
      </w:hyperlink>
    </w:p>
    <w:p w:rsidR="42B32C1B" w:rsidP="0F31A517" w:rsidRDefault="42B32C1B" w14:paraId="7C51C4EE" w14:textId="048E4B60">
      <w:pPr>
        <w:shd w:val="clear" w:color="auto" w:fill="ECEBE8"/>
        <w:spacing w:before="0" w:beforeAutospacing="off" w:after="300" w:afterAutospacing="off"/>
        <w:ind w:left="-600" w:right="0"/>
      </w:pPr>
      <w:r w:rsidRPr="0F31A517" w:rsidR="42B32C1B">
        <w:rPr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Girku SOS drivs av den norska organisationen Kirkens SOS och ett samarbete mellan Kirkens SOS och Kyrkans SOS. Med stöd från </w:t>
      </w:r>
      <w:hyperlink r:id="Raac29d1d80ee4d7e">
        <w:r w:rsidRPr="0F31A517" w:rsidR="42B32C1B">
          <w:rPr>
            <w:rStyle w:val="Hyperlink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color w:val="6B8737"/>
            <w:sz w:val="24"/>
            <w:szCs w:val="24"/>
            <w:u w:val="none"/>
            <w:lang w:val="en-US"/>
          </w:rPr>
          <w:t>Interreg Aurora</w:t>
        </w:r>
      </w:hyperlink>
      <w:r w:rsidRPr="0F31A517" w:rsidR="42B32C1B">
        <w:rPr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</w:p>
    <w:p w:rsidR="0F31A517" w:rsidP="0F31A517" w:rsidRDefault="0F31A517" w14:paraId="3BE4B2BB" w14:textId="1C2D2469">
      <w:pPr>
        <w:shd w:val="clear" w:color="auto" w:fill="ECEBE8"/>
        <w:spacing w:before="300" w:beforeAutospacing="off" w:after="0" w:afterAutospacing="off"/>
        <w:ind w:left="-600" w:right="0"/>
        <w:rPr>
          <w:rFonts w:ascii="URWDINSemiCond-Black" w:hAnsi="URWDINSemiCond-Black" w:eastAsia="URWDINSemiCond-Black" w:cs="URWDINSemiCond-Black"/>
          <w:b w:val="0"/>
          <w:bCs w:val="0"/>
          <w:i w:val="0"/>
          <w:iCs w:val="0"/>
          <w:caps w:val="1"/>
          <w:noProof w:val="0"/>
          <w:color w:val="000000" w:themeColor="text1" w:themeTint="FF" w:themeShade="FF"/>
          <w:sz w:val="42"/>
          <w:szCs w:val="42"/>
          <w:lang w:val="en-US"/>
        </w:rPr>
      </w:pPr>
    </w:p>
    <w:p w:rsidR="0F31A517" w:rsidP="0F31A517" w:rsidRDefault="0F31A517" w14:paraId="07A9B491" w14:textId="214A6A0F">
      <w:pPr>
        <w:shd w:val="clear" w:color="auto" w:fill="ECEBE8"/>
        <w:spacing w:before="300" w:beforeAutospacing="off" w:after="0" w:afterAutospacing="off"/>
        <w:ind w:left="-600" w:right="0"/>
        <w:rPr>
          <w:rFonts w:ascii="Helvetica Neue" w:hAnsi="Helvetica Neue" w:eastAsia="Helvetica Neue" w:cs="Helvetica Neue"/>
          <w:b w:val="0"/>
          <w:bCs w:val="0"/>
          <w:i w:val="0"/>
          <w:iCs w:val="0"/>
          <w:caps w:val="1"/>
          <w:noProof w:val="0"/>
          <w:color w:val="000000" w:themeColor="text1" w:themeTint="FF" w:themeShade="FF"/>
          <w:sz w:val="28"/>
          <w:szCs w:val="28"/>
          <w:lang w:val="en-US"/>
        </w:rPr>
      </w:pPr>
    </w:p>
    <w:p w:rsidR="42B32C1B" w:rsidP="0F31A517" w:rsidRDefault="42B32C1B" w14:paraId="3665BE8F" w14:textId="5865161C">
      <w:pPr>
        <w:shd w:val="clear" w:color="auto" w:fill="ECEBE8"/>
        <w:spacing w:before="300" w:beforeAutospacing="off" w:after="0" w:afterAutospacing="off"/>
        <w:ind w:left="-600" w:right="0"/>
        <w:rPr>
          <w:rFonts w:ascii="Helvetica Neue" w:hAnsi="Helvetica Neue" w:eastAsia="Helvetica Neue" w:cs="Helvetica Neue"/>
          <w:b w:val="0"/>
          <w:bCs w:val="0"/>
          <w:i w:val="0"/>
          <w:iCs w:val="0"/>
          <w:caps w:val="1"/>
          <w:noProof w:val="0"/>
          <w:color w:val="000000" w:themeColor="text1" w:themeTint="FF" w:themeShade="FF"/>
          <w:sz w:val="28"/>
          <w:szCs w:val="28"/>
          <w:lang w:val="en-US"/>
        </w:rPr>
      </w:pP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1"/>
          <w:noProof w:val="0"/>
          <w:color w:val="000000" w:themeColor="text1" w:themeTint="FF" w:themeShade="FF"/>
          <w:sz w:val="28"/>
          <w:szCs w:val="28"/>
          <w:lang w:val="en-US"/>
        </w:rPr>
        <w:t>Text på hemsida:</w:t>
      </w:r>
    </w:p>
    <w:p w:rsidR="42B32C1B" w:rsidP="0F31A517" w:rsidRDefault="42B32C1B" w14:paraId="541AD05F" w14:textId="685EA16E">
      <w:pPr>
        <w:shd w:val="clear" w:color="auto" w:fill="ECEBE8"/>
        <w:spacing w:before="300" w:beforeAutospacing="off" w:after="0" w:afterAutospacing="off"/>
        <w:ind w:left="-600" w:right="0"/>
        <w:rPr>
          <w:rFonts w:ascii="Helvetica Neue" w:hAnsi="Helvetica Neue" w:eastAsia="Helvetica Neue" w:cs="Helvetica Neue"/>
          <w:b w:val="0"/>
          <w:bCs w:val="0"/>
          <w:i w:val="0"/>
          <w:iCs w:val="0"/>
          <w:caps w:val="1"/>
          <w:noProof w:val="0"/>
          <w:color w:val="000000" w:themeColor="text1" w:themeTint="FF" w:themeShade="FF"/>
          <w:sz w:val="28"/>
          <w:szCs w:val="28"/>
          <w:lang w:val="en-US"/>
        </w:rPr>
      </w:pP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1"/>
          <w:noProof w:val="0"/>
          <w:color w:val="000000" w:themeColor="text1" w:themeTint="FF" w:themeShade="FF"/>
          <w:sz w:val="28"/>
          <w:szCs w:val="28"/>
          <w:lang w:val="en-US"/>
        </w:rPr>
        <w:t xml:space="preserve">Bättre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1"/>
          <w:noProof w:val="0"/>
          <w:color w:val="000000" w:themeColor="text1" w:themeTint="FF" w:themeShade="FF"/>
          <w:sz w:val="28"/>
          <w:szCs w:val="28"/>
          <w:lang w:val="en-US"/>
        </w:rPr>
        <w:t>f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1"/>
          <w:noProof w:val="0"/>
          <w:color w:val="000000" w:themeColor="text1" w:themeTint="FF" w:themeShade="FF"/>
          <w:sz w:val="28"/>
          <w:szCs w:val="28"/>
          <w:lang w:val="en-US"/>
        </w:rPr>
        <w:t>olkhälsa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1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1"/>
          <w:noProof w:val="0"/>
          <w:color w:val="000000" w:themeColor="text1" w:themeTint="FF" w:themeShade="FF"/>
          <w:sz w:val="28"/>
          <w:szCs w:val="28"/>
          <w:lang w:val="en-US"/>
        </w:rPr>
        <w:t xml:space="preserve">för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1"/>
          <w:noProof w:val="0"/>
          <w:color w:val="000000" w:themeColor="text1" w:themeTint="FF" w:themeShade="FF"/>
          <w:sz w:val="28"/>
          <w:szCs w:val="28"/>
          <w:lang w:val="en-US"/>
        </w:rPr>
        <w:t>i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1"/>
          <w:noProof w:val="0"/>
          <w:color w:val="000000" w:themeColor="text1" w:themeTint="FF" w:themeShade="FF"/>
          <w:sz w:val="28"/>
          <w:szCs w:val="28"/>
          <w:lang w:val="en-US"/>
        </w:rPr>
        <w:t>nvånare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1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1"/>
          <w:noProof w:val="0"/>
          <w:color w:val="000000" w:themeColor="text1" w:themeTint="FF" w:themeShade="FF"/>
          <w:sz w:val="28"/>
          <w:szCs w:val="28"/>
          <w:lang w:val="en-US"/>
        </w:rPr>
        <w:t>i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1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1"/>
          <w:noProof w:val="0"/>
          <w:color w:val="000000" w:themeColor="text1" w:themeTint="FF" w:themeShade="FF"/>
          <w:sz w:val="28"/>
          <w:szCs w:val="28"/>
          <w:lang w:val="en-US"/>
        </w:rPr>
        <w:t>Sápmi</w:t>
      </w:r>
    </w:p>
    <w:p w:rsidR="42B32C1B" w:rsidP="0F31A517" w:rsidRDefault="42B32C1B" w14:paraId="1726E5E2" w14:textId="096FEDCF">
      <w:pPr>
        <w:shd w:val="clear" w:color="auto" w:fill="FFFFFF" w:themeFill="background1"/>
        <w:spacing w:before="300" w:beforeAutospacing="off" w:after="300" w:afterAutospacing="off"/>
        <w:ind w:left="-600" w:right="0"/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</w:pP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Norska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Kirkens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SOS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har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genom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sin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telefontjänst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och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sin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chattjänst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bedrivit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självmordsprevention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i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Norge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i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50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år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.</w:t>
      </w:r>
    </w:p>
    <w:p w:rsidR="42B32C1B" w:rsidP="0F31A517" w:rsidRDefault="42B32C1B" w14:paraId="7A6D3082" w14:textId="262FED39">
      <w:pPr>
        <w:shd w:val="clear" w:color="auto" w:fill="FFFFFF" w:themeFill="background1"/>
        <w:spacing w:before="300" w:beforeAutospacing="off" w:after="300" w:afterAutospacing="off"/>
        <w:ind w:left="-600" w:right="0"/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</w:pP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När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Girku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SOS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grundades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,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ville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vi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starta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en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gemensam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nordisk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hjälptjänst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för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att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förebygga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självmord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,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utanförskap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och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ensamhet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i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den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nordsamiska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befolkningen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för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hela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Sapmi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.</w:t>
      </w:r>
    </w:p>
    <w:p w:rsidR="42B32C1B" w:rsidP="0F31A517" w:rsidRDefault="42B32C1B" w14:paraId="467B5ABA" w14:textId="75395A4A">
      <w:pPr>
        <w:shd w:val="clear" w:color="auto" w:fill="FFFFFF" w:themeFill="background1"/>
        <w:spacing w:before="300" w:beforeAutospacing="off" w:after="300" w:afterAutospacing="off"/>
        <w:ind w:left="-600" w:right="0"/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</w:pP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Just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att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kunna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prata om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sina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egna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trauman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och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svåra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upplevelser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på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sitt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eget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språk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med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någon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som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har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en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gemensam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kulturell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och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språklig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bakgrund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är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av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stor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vikt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.</w:t>
      </w:r>
    </w:p>
    <w:p w:rsidR="42B32C1B" w:rsidP="0F31A517" w:rsidRDefault="42B32C1B" w14:paraId="240ABAA7" w14:textId="6416EE5B">
      <w:pPr>
        <w:shd w:val="clear" w:color="auto" w:fill="FFFFFF" w:themeFill="background1"/>
        <w:spacing w:before="300" w:beforeAutospacing="off" w:after="0" w:afterAutospacing="off"/>
        <w:ind w:left="-600" w:right="0"/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</w:pP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Interregprojektet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ska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bidra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till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bättre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folkhälsa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för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invånarna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i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Sápmi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på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kort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och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lång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sikt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.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Forskning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visar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på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vikten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av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att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kunna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uttrycka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självmordstankar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,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sorg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,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trauman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och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svåra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upplevelser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på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sitt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eget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modersmål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. Vi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vill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bidra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med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en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gemensam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kristjänst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till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hela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den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samiska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befolkningen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i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hela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Norden.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Projektet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ska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bidra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till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suicidprevention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och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bättre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psykisk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hälsa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.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Lättillgängliga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digitala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lösningar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kommer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att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utvecklas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både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för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hjälpsökande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och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volontärer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i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hela</w:t>
      </w:r>
      <w:r w:rsidRPr="0F31A517" w:rsidR="42B32C1B">
        <w:rPr>
          <w:rFonts w:ascii="Helvetica Neue" w:hAnsi="Helvetica Neue" w:eastAsia="Helvetica Neue" w:cs="Helvetica Ne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Sápmi.</w:t>
      </w:r>
    </w:p>
    <w:p w:rsidR="0F31A517" w:rsidP="0F31A517" w:rsidRDefault="0F31A517" w14:paraId="3F93F78D" w14:textId="2C96DCA2">
      <w:pPr>
        <w:pStyle w:val="BrdtextA"/>
        <w:rPr>
          <w:ins w:author="Bo Erlandsson" w:date="2025-03-24T17:44:00Z" w:id="1688618684"/>
          <w:rStyle w:val="Hyperlink0"/>
          <w:lang w:val="en-US"/>
        </w:rPr>
      </w:pPr>
    </w:p>
    <w:p w:rsidR="00DC5114" w:rsidP="00DC5114" w:rsidRDefault="00DC5114" w14:paraId="41B6F991" w14:textId="5E40E456">
      <w:pPr>
        <w:pStyle w:val="BrdtextA"/>
      </w:pPr>
    </w:p>
    <w:sectPr w:rsidR="00DC5114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904CA" w:rsidRDefault="005904CA" w14:paraId="4D2457AC" w14:textId="77777777">
      <w:r>
        <w:separator/>
      </w:r>
    </w:p>
  </w:endnote>
  <w:endnote w:type="continuationSeparator" w:id="0">
    <w:p w:rsidR="005904CA" w:rsidRDefault="005904CA" w14:paraId="01F83896" w14:textId="77777777">
      <w:r>
        <w:continuationSeparator/>
      </w:r>
    </w:p>
  </w:endnote>
  <w:endnote w:type="continuationNotice" w:id="1">
    <w:p w:rsidR="005904CA" w:rsidRDefault="005904CA" w14:paraId="4761700F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E2CDD" w:rsidRDefault="007E2CDD" w14:paraId="6A05A809" w14:textId="77777777">
    <w:pPr>
      <w:pStyle w:val="Sidhuvudochsidfot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904CA" w:rsidRDefault="005904CA" w14:paraId="61DC20B1" w14:textId="77777777">
      <w:r>
        <w:separator/>
      </w:r>
    </w:p>
  </w:footnote>
  <w:footnote w:type="continuationSeparator" w:id="0">
    <w:p w:rsidR="005904CA" w:rsidRDefault="005904CA" w14:paraId="0AE42D71" w14:textId="77777777">
      <w:r>
        <w:continuationSeparator/>
      </w:r>
    </w:p>
  </w:footnote>
  <w:footnote w:type="continuationNotice" w:id="1">
    <w:p w:rsidR="005904CA" w:rsidRDefault="005904CA" w14:paraId="71C6EAE6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E2CDD" w:rsidRDefault="007E2CDD" w14:paraId="5A39BBE3" w14:textId="77777777">
    <w:pPr>
      <w:pStyle w:val="Sidhuvudochsidfot"/>
      <w:rPr>
        <w:rFonts w:hint="eastAsia"/>
      </w:rPr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zrowT9Ck" int2:invalidationBookmarkName="" int2:hashCode="vHPxbL1g2vURzt" int2:id="WOnTYwyA">
      <int2:state int2:type="WordDesignerSuggestedImageAnnotation" int2:value="Reviewed"/>
    </int2:bookmark>
  </int2:observations>
  <int2:intelligenceSettings/>
</int2:intelligence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o Erlandsson">
    <w15:presenceInfo w15:providerId="AD" w15:userId="S::bo.erlandsson@kyrkanssos.se::6fca604d-09ee-418b-a00a-e78fd007ce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isplayBackgroundShape/>
  <w:trackRevisions w:val="false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68B6938"/>
    <w:rsid w:val="000179D9"/>
    <w:rsid w:val="00044F30"/>
    <w:rsid w:val="000D3B5C"/>
    <w:rsid w:val="000F62A7"/>
    <w:rsid w:val="00284DF3"/>
    <w:rsid w:val="002B2341"/>
    <w:rsid w:val="003266FD"/>
    <w:rsid w:val="003463AC"/>
    <w:rsid w:val="00372FEE"/>
    <w:rsid w:val="003A3D50"/>
    <w:rsid w:val="003D2ECC"/>
    <w:rsid w:val="003F2CE9"/>
    <w:rsid w:val="004352F2"/>
    <w:rsid w:val="00462110"/>
    <w:rsid w:val="004701B5"/>
    <w:rsid w:val="004D2DE5"/>
    <w:rsid w:val="0054220B"/>
    <w:rsid w:val="005677EF"/>
    <w:rsid w:val="005904CA"/>
    <w:rsid w:val="0062250D"/>
    <w:rsid w:val="0068736E"/>
    <w:rsid w:val="006C59BE"/>
    <w:rsid w:val="0075256D"/>
    <w:rsid w:val="00766253"/>
    <w:rsid w:val="00787CE0"/>
    <w:rsid w:val="00795CCA"/>
    <w:rsid w:val="007A4A0E"/>
    <w:rsid w:val="007E2CDD"/>
    <w:rsid w:val="00812754"/>
    <w:rsid w:val="00884BA6"/>
    <w:rsid w:val="00955E00"/>
    <w:rsid w:val="00972151"/>
    <w:rsid w:val="009A3AFD"/>
    <w:rsid w:val="00A12D13"/>
    <w:rsid w:val="00A20FA9"/>
    <w:rsid w:val="00A908E4"/>
    <w:rsid w:val="00AE6D0C"/>
    <w:rsid w:val="00B30C5D"/>
    <w:rsid w:val="00B714FE"/>
    <w:rsid w:val="00B91815"/>
    <w:rsid w:val="00BA76EB"/>
    <w:rsid w:val="00BB3B14"/>
    <w:rsid w:val="00BB437B"/>
    <w:rsid w:val="00BB600B"/>
    <w:rsid w:val="00BB670D"/>
    <w:rsid w:val="00BC0739"/>
    <w:rsid w:val="00BE7958"/>
    <w:rsid w:val="00C12466"/>
    <w:rsid w:val="00C909D4"/>
    <w:rsid w:val="00D0022F"/>
    <w:rsid w:val="00D62657"/>
    <w:rsid w:val="00DA45F7"/>
    <w:rsid w:val="00DC5114"/>
    <w:rsid w:val="00E93BDE"/>
    <w:rsid w:val="00EF50FB"/>
    <w:rsid w:val="00FB280C"/>
    <w:rsid w:val="00FE4D14"/>
    <w:rsid w:val="07CC88D5"/>
    <w:rsid w:val="0F31A517"/>
    <w:rsid w:val="2CEEBD4B"/>
    <w:rsid w:val="2F89541E"/>
    <w:rsid w:val="2FFA2580"/>
    <w:rsid w:val="31A970BC"/>
    <w:rsid w:val="3960C4E8"/>
    <w:rsid w:val="411BA139"/>
    <w:rsid w:val="41E9C82C"/>
    <w:rsid w:val="42B32C1B"/>
    <w:rsid w:val="4F3299CC"/>
    <w:rsid w:val="5E8EB309"/>
    <w:rsid w:val="6107783E"/>
    <w:rsid w:val="668B6938"/>
    <w:rsid w:val="7516881D"/>
    <w:rsid w:val="7886FB96"/>
    <w:rsid w:val="79489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AC701"/>
  <w15:docId w15:val="{590F290F-A2DB-4AEE-B8F6-25A14A497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Arial Unicode MS" w:cs="Times New Roman"/>
        <w:bdr w:val="nil"/>
        <w:lang w:val="sv-SE" w:eastAsia="sv-S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szCs w:val="24"/>
      <w:lang w:val="en-US"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styleId="TableNormal1" w:customStyle="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idhuvudochsidfot" w:customStyle="1">
    <w:name w:val="Sidhuvud och sidfot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BrdtextA" w:customStyle="1">
    <w:name w:val="Brödtext A"/>
    <w:pPr>
      <w:spacing w:after="160" w:line="279" w:lineRule="auto"/>
    </w:pPr>
    <w:rPr>
      <w:rFonts w:ascii="Aptos" w:hAnsi="Aptos" w:eastAsia="Aptos" w:cs="Apto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styleId="IngenA" w:customStyle="1">
    <w:name w:val="Ingen A"/>
  </w:style>
  <w:style w:type="character" w:styleId="Lnk" w:customStyle="1">
    <w:name w:val="Länk"/>
    <w:rPr>
      <w:outline w:val="0"/>
      <w:color w:val="0000FF"/>
      <w:u w:val="single" w:color="0000FF"/>
    </w:rPr>
  </w:style>
  <w:style w:type="character" w:styleId="Hyperlink0" w:customStyle="1">
    <w:name w:val="Hyperlink.0"/>
    <w:basedOn w:val="Lnk"/>
    <w:rPr>
      <w:outline w:val="0"/>
      <w:color w:val="0000FF"/>
      <w:sz w:val="28"/>
      <w:szCs w:val="28"/>
      <w:u w:val="single" w:color="0000FF"/>
    </w:rPr>
  </w:style>
  <w:style w:type="paragraph" w:styleId="Frval" w:customStyle="1">
    <w:name w:val="Förval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Revision">
    <w:name w:val="Revision"/>
    <w:hidden/>
    <w:uiPriority w:val="99"/>
    <w:semiHidden/>
    <w:rsid w:val="006C59BE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</w:pPr>
    <w:rPr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BB670D"/>
    <w:pPr>
      <w:tabs>
        <w:tab w:val="center" w:pos="4536"/>
        <w:tab w:val="right" w:pos="9072"/>
      </w:tabs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BB670D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BB670D"/>
    <w:pPr>
      <w:tabs>
        <w:tab w:val="center" w:pos="4536"/>
        <w:tab w:val="right" w:pos="9072"/>
      </w:tabs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BB670D"/>
    <w:rPr>
      <w:sz w:val="24"/>
      <w:szCs w:val="24"/>
      <w:lang w:val="en-US" w:eastAsia="en-US"/>
    </w:rPr>
  </w:style>
  <w:style w:type="paragraph" w:styleId="NoSpacing">
    <w:uiPriority w:val="1"/>
    <w:name w:val="No Spacing"/>
    <w:qFormat/>
    <w:rsid w:val="2F89541E"/>
    <w:pPr>
      <w:spacing w:after="0" w:line="240" w:lineRule="auto"/>
    </w:pPr>
  </w:style>
  <w:style w:type="paragraph" w:styleId="Heading2">
    <w:uiPriority w:val="9"/>
    <w:name w:val="heading 2"/>
    <w:basedOn w:val="Normal"/>
    <w:next w:val="Normal"/>
    <w:unhideWhenUsed/>
    <w:qFormat/>
    <w:rsid w:val="0F31A517"/>
    <w:rPr>
      <w:rFonts w:ascii="Helvetica Neue" w:hAnsi="Helvetica Neue" w:eastAsia="Helvetica Neue" w:cs="Helvetica Neue" w:asciiTheme="majorAscii" w:hAnsiTheme="majorAscii" w:eastAsiaTheme="minorAscii" w:cstheme="majorEastAsia"/>
      <w:color w:val="0F4761" w:themeColor="accent1" w:themeTint="FF" w:themeShade="BF"/>
      <w:sz w:val="32"/>
      <w:szCs w:val="32"/>
    </w:rPr>
    <w:pPr>
      <w:keepNext w:val="1"/>
      <w:keepLines w:val="1"/>
      <w:spacing w:before="160" w:after="80"/>
      <w:outlineLvl w:val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eader" Target="header1.xml" Id="rId11" /><Relationship Type="http://schemas.openxmlformats.org/officeDocument/2006/relationships/settings" Target="settings.xml" Id="rId5" /><Relationship Type="http://schemas.openxmlformats.org/officeDocument/2006/relationships/theme" Target="theme/theme1.xml" Id="rId15" /><Relationship Type="http://schemas.openxmlformats.org/officeDocument/2006/relationships/styles" Target="styles.xml" Id="rId4" /><Relationship Type="http://schemas.openxmlformats.org/officeDocument/2006/relationships/hyperlink" Target="https://kyrkanssos.se/hitta-hjalp/girku-sos-svenska/" TargetMode="External" Id="rId9" /><Relationship Type="http://schemas.microsoft.com/office/2011/relationships/people" Target="people.xml" Id="rId14" /><Relationship Type="http://schemas.microsoft.com/office/2020/10/relationships/intelligence" Target="intelligence2.xml" Id="R26928f994c864339" /><Relationship Type="http://schemas.openxmlformats.org/officeDocument/2006/relationships/hyperlink" Target="https://kyrkanssos.se/hitta-hjalp/girku-sos-svenska/" TargetMode="External" Id="R63e098cd5ec14737" /><Relationship Type="http://schemas.openxmlformats.org/officeDocument/2006/relationships/hyperlink" Target="https://www.interregaurora.eu/" TargetMode="External" Id="Raac29d1d80ee4d7e" 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59014a-7d71-46b9-a265-58cf94f467d1">
      <Terms xmlns="http://schemas.microsoft.com/office/infopath/2007/PartnerControls"/>
    </lcf76f155ced4ddcb4097134ff3c332f>
    <TaxCatchAll xmlns="196eadae-b9d5-4572-8106-3c93d4f75ef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BB7DBF3A762548A5F5090C35455591" ma:contentTypeVersion="16" ma:contentTypeDescription="Skapa ett nytt dokument." ma:contentTypeScope="" ma:versionID="923e59116f113fada356bab2e971e747">
  <xsd:schema xmlns:xsd="http://www.w3.org/2001/XMLSchema" xmlns:xs="http://www.w3.org/2001/XMLSchema" xmlns:p="http://schemas.microsoft.com/office/2006/metadata/properties" xmlns:ns2="2459014a-7d71-46b9-a265-58cf94f467d1" xmlns:ns3="196eadae-b9d5-4572-8106-3c93d4f75efb" targetNamespace="http://schemas.microsoft.com/office/2006/metadata/properties" ma:root="true" ma:fieldsID="a5e4ba4c9486221432bf0e1e360e57ec" ns2:_="" ns3:_="">
    <xsd:import namespace="2459014a-7d71-46b9-a265-58cf94f467d1"/>
    <xsd:import namespace="196eadae-b9d5-4572-8106-3c93d4f75e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59014a-7d71-46b9-a265-58cf94f467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eringar" ma:readOnly="false" ma:fieldId="{5cf76f15-5ced-4ddc-b409-7134ff3c332f}" ma:taxonomyMulti="true" ma:sspId="3fcb59b7-7748-4b62-b5fc-e081c4e2ef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eadae-b9d5-4572-8106-3c93d4f75ef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36c370e-6564-4a1a-a7ce-46a1ceceeb11}" ma:internalName="TaxCatchAll" ma:showField="CatchAllData" ma:web="196eadae-b9d5-4572-8106-3c93d4f75ef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61F55C-7F93-43B1-9E1D-D7F9AAFA8308}">
  <ds:schemaRefs>
    <ds:schemaRef ds:uri="http://schemas.microsoft.com/office/2006/metadata/properties"/>
    <ds:schemaRef ds:uri="http://schemas.microsoft.com/office/infopath/2007/PartnerControls"/>
    <ds:schemaRef ds:uri="2459014a-7d71-46b9-a265-58cf94f467d1"/>
    <ds:schemaRef ds:uri="196eadae-b9d5-4572-8106-3c93d4f75efb"/>
  </ds:schemaRefs>
</ds:datastoreItem>
</file>

<file path=customXml/itemProps2.xml><?xml version="1.0" encoding="utf-8"?>
<ds:datastoreItem xmlns:ds="http://schemas.openxmlformats.org/officeDocument/2006/customXml" ds:itemID="{7133D821-A3CF-4F09-B666-A13805E5D8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428861-9BE4-44F9-AF7B-E64D41500F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59014a-7d71-46b9-a265-58cf94f467d1"/>
    <ds:schemaRef ds:uri="196eadae-b9d5-4572-8106-3c93d4f75e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Rebecca Bideberg</lastModifiedBy>
  <revision>53</revision>
  <dcterms:created xsi:type="dcterms:W3CDTF">2025-03-27T12:37:00.0000000Z</dcterms:created>
  <dcterms:modified xsi:type="dcterms:W3CDTF">2025-05-19T09:15:42.0730876Z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0x010100EABB7DBF3A762548A5F5090C35455591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